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A0419">
      <w:pPr>
        <w:pStyle w:val="62"/>
        <w:jc w:val="center"/>
        <w:rPr>
          <w:rFonts w:ascii="宋体" w:hAnsi="宋体" w:eastAsia="宋体" w:cs="宋体"/>
          <w:sz w:val="48"/>
          <w:szCs w:val="48"/>
          <w:lang w:val="zh-CN"/>
        </w:rPr>
      </w:pPr>
      <w:bookmarkStart w:id="0" w:name="_Toc477250889"/>
      <w:bookmarkStart w:id="14" w:name="_GoBack"/>
      <w:bookmarkEnd w:id="14"/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</w:p>
    <w:p w14:paraId="36972E9F"/>
    <w:p w14:paraId="3DAD82A5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TOC \o "1-3" \h \z \u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_Toc11782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Cs/>
          <w:sz w:val="28"/>
          <w:szCs w:val="28"/>
        </w:rPr>
        <w:t>环境设计专业课程归属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_Toc11782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78BC868C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instrText xml:space="preserve"> HYPERLINK \l _Toc26556 </w:instrTex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数字媒体艺术专业课程归属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_Toc26556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 w14:paraId="100EE8BA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instrText xml:space="preserve"> HYPERLINK \l _Toc18941 </w:instrTex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Cs/>
          <w:sz w:val="28"/>
          <w:szCs w:val="28"/>
        </w:rPr>
        <w:t>产品设计专业课程归属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_Toc18941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 w14:paraId="642D1158">
      <w:pPr>
        <w:overflowPunct w:val="0"/>
        <w:spacing w:line="346" w:lineRule="auto"/>
        <w:jc w:val="center"/>
        <w:outlineLvl w:val="0"/>
        <w:rPr>
          <w:rFonts w:hint="eastAsia" w:ascii="宋体" w:hAnsi="宋体" w:eastAsia="宋体" w:cs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 w14:paraId="469EC0BC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2ECA89B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31129A11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111D214A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62CD402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1F034BEC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29D91640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335F935B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8F07C20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EEF362D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27AEFEEF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17A10EAD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2612ED24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DFF9CEE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12ACDFE1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 w14:paraId="581DAE81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  <w:sectPr>
          <w:headerReference r:id="rId3" w:type="default"/>
          <w:pgSz w:w="11906" w:h="16838"/>
          <w:pgMar w:top="1474" w:right="1418" w:bottom="1474" w:left="1418" w:header="850" w:footer="964" w:gutter="0"/>
          <w:pgNumType w:start="0"/>
          <w:cols w:space="0" w:num="1"/>
          <w:docGrid w:type="linesAndChars" w:linePitch="312" w:charSpace="0"/>
        </w:sectPr>
      </w:pPr>
    </w:p>
    <w:p w14:paraId="01833CCC"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  <w:bookmarkStart w:id="1" w:name="_Toc11782"/>
      <w:r>
        <w:rPr>
          <w:rFonts w:eastAsia="黑体" w:cs="Times New Roman"/>
          <w:bCs/>
          <w:color w:val="000000"/>
          <w:sz w:val="44"/>
          <w:szCs w:val="44"/>
        </w:rPr>
        <w:t>环境设计专业</w:t>
      </w:r>
      <w:bookmarkEnd w:id="0"/>
      <w:r>
        <w:rPr>
          <w:rFonts w:hint="eastAsia" w:eastAsia="黑体" w:cs="Times New Roman"/>
          <w:bCs/>
          <w:color w:val="000000"/>
          <w:sz w:val="44"/>
          <w:szCs w:val="44"/>
        </w:rPr>
        <w:t>课程归属</w:t>
      </w:r>
      <w:bookmarkEnd w:id="1"/>
    </w:p>
    <w:p w14:paraId="762A7F88">
      <w:pPr>
        <w:overflowPunct w:val="0"/>
        <w:spacing w:line="346" w:lineRule="auto"/>
        <w:jc w:val="center"/>
        <w:rPr>
          <w:rFonts w:eastAsia="黑体" w:cs="Times New Roman"/>
          <w:b/>
          <w:bCs/>
          <w:color w:val="000000"/>
          <w:sz w:val="18"/>
          <w:szCs w:val="18"/>
        </w:rPr>
      </w:pPr>
      <w:r>
        <w:rPr>
          <w:rFonts w:cs="Times New Roman"/>
          <w:b/>
          <w:bCs/>
          <w:color w:val="000000"/>
          <w:szCs w:val="21"/>
        </w:rPr>
        <w:t>表1：环境设计专业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91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88"/>
        <w:gridCol w:w="684"/>
        <w:gridCol w:w="720"/>
        <w:gridCol w:w="1532"/>
        <w:gridCol w:w="3276"/>
        <w:gridCol w:w="720"/>
        <w:gridCol w:w="792"/>
        <w:gridCol w:w="804"/>
      </w:tblGrid>
      <w:tr w14:paraId="194D57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88" w:type="dxa"/>
            <w:vAlign w:val="center"/>
          </w:tcPr>
          <w:p w14:paraId="02AB8BA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D7AF95B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vAlign w:val="center"/>
          </w:tcPr>
          <w:p w14:paraId="49588EE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7CD8D27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 w14:paraId="6B11F772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2" w:type="dxa"/>
            <w:vAlign w:val="center"/>
          </w:tcPr>
          <w:p w14:paraId="3C4B0802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 w14:paraId="5BFCDE77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vAlign w:val="center"/>
          </w:tcPr>
          <w:p w14:paraId="591AFCA2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 w14:paraId="325BCE6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4" w:type="dxa"/>
            <w:vAlign w:val="center"/>
          </w:tcPr>
          <w:p w14:paraId="0297BEA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B67C4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844" w:hRule="atLeast"/>
          <w:jc w:val="center"/>
        </w:trPr>
        <w:tc>
          <w:tcPr>
            <w:tcW w:w="588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4B2316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公</w:t>
            </w:r>
          </w:p>
          <w:p w14:paraId="4206BB3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共</w:t>
            </w:r>
          </w:p>
          <w:p w14:paraId="4029CD7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基</w:t>
            </w:r>
          </w:p>
          <w:p w14:paraId="781E2E9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础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14:paraId="39D6048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 w14:paraId="7F9BD6E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530125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6F8479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0000088</w:t>
            </w:r>
          </w:p>
        </w:tc>
        <w:tc>
          <w:tcPr>
            <w:tcW w:w="3276" w:type="dxa"/>
            <w:shd w:val="clear" w:color="auto" w:fill="auto"/>
            <w:vAlign w:val="center"/>
          </w:tcPr>
          <w:p w14:paraId="30BE099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01F0A07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B9D3C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AEAF360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shd w:val="clear" w:color="auto" w:fill="FFFFFF"/>
            <w:vAlign w:val="center"/>
          </w:tcPr>
          <w:p w14:paraId="3E9F15F7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马院</w:t>
            </w:r>
          </w:p>
        </w:tc>
      </w:tr>
      <w:tr w14:paraId="5A02F7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1E78718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22FE782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482AFA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32" w:type="dxa"/>
            <w:vAlign w:val="center"/>
          </w:tcPr>
          <w:p w14:paraId="69D02D2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0000089</w:t>
            </w:r>
          </w:p>
        </w:tc>
        <w:tc>
          <w:tcPr>
            <w:tcW w:w="3276" w:type="dxa"/>
            <w:vAlign w:val="center"/>
          </w:tcPr>
          <w:p w14:paraId="17018D0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C83EA1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20" w:type="dxa"/>
            <w:vAlign w:val="center"/>
          </w:tcPr>
          <w:p w14:paraId="281F2C2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 w14:paraId="0F77A0F8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356D13C8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6975D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79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625FC52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003F2E2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0B6862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32" w:type="dxa"/>
            <w:vAlign w:val="center"/>
          </w:tcPr>
          <w:p w14:paraId="12009A5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0000090</w:t>
            </w:r>
          </w:p>
        </w:tc>
        <w:tc>
          <w:tcPr>
            <w:tcW w:w="3276" w:type="dxa"/>
            <w:vAlign w:val="center"/>
          </w:tcPr>
          <w:p w14:paraId="7F8363D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4CABB34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20" w:type="dxa"/>
            <w:vAlign w:val="center"/>
          </w:tcPr>
          <w:p w14:paraId="2B314FD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 w14:paraId="384A440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1EB306BF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3EE558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171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04BE54E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7C26528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DCB0CF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32" w:type="dxa"/>
            <w:vAlign w:val="center"/>
          </w:tcPr>
          <w:p w14:paraId="0EF7DF5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3276" w:type="dxa"/>
            <w:vAlign w:val="center"/>
          </w:tcPr>
          <w:p w14:paraId="281EEF34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0D9932A8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20" w:type="dxa"/>
            <w:vAlign w:val="center"/>
          </w:tcPr>
          <w:p w14:paraId="361D106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 w14:paraId="543C2AE2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7D316EBC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737C5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658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5327E89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2D57FBB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399409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532" w:type="dxa"/>
            <w:vAlign w:val="center"/>
          </w:tcPr>
          <w:p w14:paraId="74CA4B72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276" w:type="dxa"/>
            <w:vAlign w:val="center"/>
          </w:tcPr>
          <w:p w14:paraId="6D71F7C3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76EFA74E">
            <w:pPr>
              <w:pStyle w:val="56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20" w:type="dxa"/>
            <w:vAlign w:val="center"/>
          </w:tcPr>
          <w:p w14:paraId="3DBD15DA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92" w:type="dxa"/>
            <w:vAlign w:val="center"/>
          </w:tcPr>
          <w:p w14:paraId="2B5F6241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1D3FE56A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25B1B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658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597D06B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07DD589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84F058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532" w:type="dxa"/>
            <w:vAlign w:val="center"/>
          </w:tcPr>
          <w:p w14:paraId="16568F9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0000092</w:t>
            </w:r>
          </w:p>
        </w:tc>
        <w:tc>
          <w:tcPr>
            <w:tcW w:w="3276" w:type="dxa"/>
            <w:vAlign w:val="center"/>
          </w:tcPr>
          <w:p w14:paraId="1D7A3641">
            <w:pPr>
              <w:pStyle w:val="22"/>
              <w:overflowPunct w:val="0"/>
              <w:snapToGrid w:val="0"/>
              <w:ind w:left="0"/>
              <w:jc w:val="center"/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2346413E">
            <w:pPr>
              <w:pStyle w:val="22"/>
              <w:overflowPunct w:val="0"/>
              <w:snapToGrid w:val="0"/>
              <w:ind w:left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20" w:type="dxa"/>
            <w:vAlign w:val="center"/>
          </w:tcPr>
          <w:p w14:paraId="38AD9BE8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vAlign w:val="center"/>
          </w:tcPr>
          <w:p w14:paraId="33F7351B">
            <w:pPr>
              <w:pStyle w:val="56"/>
              <w:overflowPunct w:val="0"/>
              <w:snapToGrid w:val="0"/>
              <w:spacing w:line="240" w:lineRule="auto"/>
              <w:rPr>
                <w:color w:val="FF0000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6BD49028">
            <w:pPr>
              <w:pStyle w:val="56"/>
              <w:overflowPunct w:val="0"/>
              <w:snapToGrid w:val="0"/>
              <w:spacing w:line="240" w:lineRule="auto"/>
              <w:rPr>
                <w:color w:val="FF0000"/>
              </w:rPr>
            </w:pPr>
          </w:p>
        </w:tc>
      </w:tr>
      <w:tr w14:paraId="0E6A3F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52474A3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6077D25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0A5541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532" w:type="dxa"/>
            <w:vAlign w:val="center"/>
          </w:tcPr>
          <w:p w14:paraId="7C29248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0000005B</w:t>
            </w:r>
          </w:p>
        </w:tc>
        <w:tc>
          <w:tcPr>
            <w:tcW w:w="3276" w:type="dxa"/>
            <w:vAlign w:val="center"/>
          </w:tcPr>
          <w:p w14:paraId="5FD6D55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大学英语Ⅰ（艺术类）</w:t>
            </w:r>
          </w:p>
          <w:p w14:paraId="698C4CE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Ⅰ</w:t>
            </w:r>
          </w:p>
        </w:tc>
        <w:tc>
          <w:tcPr>
            <w:tcW w:w="720" w:type="dxa"/>
            <w:vAlign w:val="center"/>
          </w:tcPr>
          <w:p w14:paraId="106304A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 w14:paraId="736C126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vAlign w:val="center"/>
          </w:tcPr>
          <w:p w14:paraId="0BBA38F8">
            <w:pPr>
              <w:overflowPunct w:val="0"/>
              <w:snapToGrid w:val="0"/>
              <w:jc w:val="center"/>
              <w:rPr>
                <w:rFonts w:hint="eastAsia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786E8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0F5923A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1928A95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9274CA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1532" w:type="dxa"/>
            <w:vAlign w:val="center"/>
          </w:tcPr>
          <w:p w14:paraId="147C975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0000006B</w:t>
            </w:r>
          </w:p>
        </w:tc>
        <w:tc>
          <w:tcPr>
            <w:tcW w:w="3276" w:type="dxa"/>
            <w:vAlign w:val="center"/>
          </w:tcPr>
          <w:p w14:paraId="762ED85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 Ⅱ（艺术类）</w:t>
            </w:r>
          </w:p>
          <w:p w14:paraId="28C4BD6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Ⅱ</w:t>
            </w:r>
          </w:p>
        </w:tc>
        <w:tc>
          <w:tcPr>
            <w:tcW w:w="720" w:type="dxa"/>
            <w:vAlign w:val="center"/>
          </w:tcPr>
          <w:p w14:paraId="1073223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2" w:type="dxa"/>
            <w:vAlign w:val="center"/>
          </w:tcPr>
          <w:p w14:paraId="0D3F926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466E710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4BFB6D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2248E5C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18DAD8D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9601EC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32" w:type="dxa"/>
            <w:vAlign w:val="center"/>
          </w:tcPr>
          <w:p w14:paraId="2BFB3FB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0000007B</w:t>
            </w:r>
          </w:p>
        </w:tc>
        <w:tc>
          <w:tcPr>
            <w:tcW w:w="3276" w:type="dxa"/>
            <w:vAlign w:val="center"/>
          </w:tcPr>
          <w:p w14:paraId="1EBDDD96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 Ⅲ（艺术类）</w:t>
            </w:r>
          </w:p>
          <w:p w14:paraId="2FFA84A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Ⅲ</w:t>
            </w:r>
          </w:p>
        </w:tc>
        <w:tc>
          <w:tcPr>
            <w:tcW w:w="720" w:type="dxa"/>
            <w:vAlign w:val="center"/>
          </w:tcPr>
          <w:p w14:paraId="7BF23CA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 w14:paraId="1E3F301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2893478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04E404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589CAC3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0476CAE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1D7EA1E">
            <w:pPr>
              <w:overflowPunct w:val="0"/>
              <w:snapToGrid w:val="0"/>
              <w:ind w:firstLine="185" w:firstLineChars="103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vAlign w:val="center"/>
          </w:tcPr>
          <w:p w14:paraId="51C4A79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0000041</w:t>
            </w:r>
          </w:p>
        </w:tc>
        <w:tc>
          <w:tcPr>
            <w:tcW w:w="3276" w:type="dxa"/>
            <w:vAlign w:val="center"/>
          </w:tcPr>
          <w:p w14:paraId="7C2FD02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Ⅰ</w:t>
            </w:r>
          </w:p>
          <w:p w14:paraId="311BE67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720" w:type="dxa"/>
            <w:vAlign w:val="center"/>
          </w:tcPr>
          <w:p w14:paraId="1366E5A7">
            <w:pPr>
              <w:overflowPunct w:val="0"/>
              <w:snapToGrid w:val="0"/>
              <w:jc w:val="center"/>
              <w:rPr>
                <w:rFonts w:cs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 w14:paraId="586519FB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4B362110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432C4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26A96A2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3E4BA93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791C14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1532" w:type="dxa"/>
            <w:vAlign w:val="center"/>
          </w:tcPr>
          <w:p w14:paraId="2BE885E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0000042</w:t>
            </w:r>
          </w:p>
        </w:tc>
        <w:tc>
          <w:tcPr>
            <w:tcW w:w="3276" w:type="dxa"/>
            <w:vAlign w:val="center"/>
          </w:tcPr>
          <w:p w14:paraId="5BB5FF7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Ⅱ</w:t>
            </w:r>
          </w:p>
          <w:p w14:paraId="3DE6098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720" w:type="dxa"/>
            <w:vAlign w:val="center"/>
          </w:tcPr>
          <w:p w14:paraId="4B4166F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 w14:paraId="1134DD57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7BB0BF34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67442D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741C1EA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1B94414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9CF315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1532" w:type="dxa"/>
            <w:vAlign w:val="center"/>
          </w:tcPr>
          <w:p w14:paraId="3459006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0000043</w:t>
            </w:r>
          </w:p>
        </w:tc>
        <w:tc>
          <w:tcPr>
            <w:tcW w:w="3276" w:type="dxa"/>
            <w:vAlign w:val="center"/>
          </w:tcPr>
          <w:p w14:paraId="42E62B3B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Ⅲ</w:t>
            </w:r>
          </w:p>
          <w:p w14:paraId="66A8BE9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720" w:type="dxa"/>
            <w:vAlign w:val="center"/>
          </w:tcPr>
          <w:p w14:paraId="417F61B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 w14:paraId="05B84692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74F23406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A6DBB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3CBE8AA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31B58AF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38D0DE9B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1532" w:type="dxa"/>
            <w:vAlign w:val="center"/>
          </w:tcPr>
          <w:p w14:paraId="4C254D8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0000044</w:t>
            </w:r>
          </w:p>
        </w:tc>
        <w:tc>
          <w:tcPr>
            <w:tcW w:w="3276" w:type="dxa"/>
            <w:vAlign w:val="center"/>
          </w:tcPr>
          <w:p w14:paraId="02CDEAA7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Ⅳ</w:t>
            </w:r>
          </w:p>
          <w:p w14:paraId="0BE7E0B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720" w:type="dxa"/>
            <w:vAlign w:val="center"/>
          </w:tcPr>
          <w:p w14:paraId="1A80F45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 w14:paraId="2A1E0CC7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 w14:paraId="76F68899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D46F8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119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 w14:paraId="35044AB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 w14:paraId="4FA3191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5CA52D5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1532" w:type="dxa"/>
            <w:vAlign w:val="center"/>
          </w:tcPr>
          <w:p w14:paraId="1AA5D73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00000E3</w:t>
            </w:r>
          </w:p>
        </w:tc>
        <w:tc>
          <w:tcPr>
            <w:tcW w:w="3276" w:type="dxa"/>
            <w:vAlign w:val="center"/>
          </w:tcPr>
          <w:p w14:paraId="6CE4EEB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信息技术应用基础</w:t>
            </w:r>
          </w:p>
          <w:p w14:paraId="609F936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（艺术类）</w:t>
            </w:r>
          </w:p>
          <w:p w14:paraId="742A181C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Introductionto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Information Technology</w:t>
            </w:r>
          </w:p>
        </w:tc>
        <w:tc>
          <w:tcPr>
            <w:tcW w:w="720" w:type="dxa"/>
            <w:vAlign w:val="center"/>
          </w:tcPr>
          <w:p w14:paraId="1EA00559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 w14:paraId="4C21B43B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14:paraId="6FD902A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 w14:paraId="22CC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restart"/>
            <w:textDirection w:val="tbLrV"/>
            <w:vAlign w:val="center"/>
          </w:tcPr>
          <w:p w14:paraId="1F301043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684" w:type="dxa"/>
            <w:vMerge w:val="restart"/>
            <w:textDirection w:val="tbRlV"/>
            <w:vAlign w:val="center"/>
          </w:tcPr>
          <w:p w14:paraId="46FE2A47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限选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0ACD28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4530FE1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9B050E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 w14:paraId="5B03490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Style w:val="45"/>
                <w:rFonts w:cs="Times New Roman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83E6D26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C0AA1C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C6298B5">
            <w:pPr>
              <w:overflowPunct w:val="0"/>
              <w:snapToGrid w:val="0"/>
              <w:jc w:val="center"/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E7D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0DC94D05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66ACF13D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81AB6A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213DA56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679C9C1F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 w14:paraId="38D9B17D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O</w:t>
            </w:r>
            <w:r>
              <w:rPr>
                <w:rStyle w:val="45"/>
                <w:rFonts w:cs="Times New Roman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E6F721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CE9CD9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D52248F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0015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063A57FA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059785D4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EFC82E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7940A08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7ECD6F8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 w14:paraId="72AA87A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482BC5B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7015E3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34B31A9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69879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16881297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475A2D20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29E52F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5707A29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C92321D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 w14:paraId="23BF94D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College Student Vocational Counsel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EDA1E8D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FB7097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91B6B40">
            <w:pPr>
              <w:overflowPunct w:val="0"/>
              <w:snapToGrid w:val="0"/>
              <w:jc w:val="center"/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0DA98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61C9761A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7833766D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5E5B09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23EA430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B377BB3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 w14:paraId="5B566B36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Military Theory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C86248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AF8DAD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DDAB78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7DEF2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68978F94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0CADC3AC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1D21E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45517BA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515D302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 w14:paraId="6AE5311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333333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6E1326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0AB89E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275BD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5AE0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restart"/>
            <w:textDirection w:val="tbRlV"/>
            <w:vAlign w:val="center"/>
          </w:tcPr>
          <w:p w14:paraId="313CCF54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684" w:type="dxa"/>
            <w:vMerge w:val="restart"/>
            <w:textDirection w:val="tbRlV"/>
            <w:vAlign w:val="center"/>
          </w:tcPr>
          <w:p w14:paraId="6B570AE5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任选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4B9C1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460FC8F0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C39E4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304E4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E6DFB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9E153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067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1100652D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1418C45C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F2675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7A94991B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1F918F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CC8B2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3579A2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159A3B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667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38C79E5E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4C5AB942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945125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6649DBE9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06D79727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349FBB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274C536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FBC1C52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1331A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290E5E9B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7F107FDA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6F024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1B5CEFC6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77A085A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0811990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C063829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0A1ADE0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68760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 w14:paraId="00B83C28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 w14:paraId="744BBD86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216854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 w14:paraId="5E26AD50"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16FDF2A9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C537E1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773A1C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E158C23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7E75D3E">
      <w:pPr>
        <w:overflowPunct w:val="0"/>
        <w:spacing w:line="346" w:lineRule="auto"/>
        <w:rPr>
          <w:rFonts w:cs="Times New Roman"/>
          <w:color w:val="000000"/>
          <w:sz w:val="18"/>
          <w:szCs w:val="18"/>
        </w:rPr>
      </w:pPr>
    </w:p>
    <w:p w14:paraId="07D47BEC">
      <w:pPr>
        <w:overflowPunct w:val="0"/>
        <w:spacing w:line="346" w:lineRule="auto"/>
        <w:rPr>
          <w:rFonts w:cs="Times New Roman"/>
          <w:color w:val="000000"/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br w:type="page"/>
      </w:r>
    </w:p>
    <w:p w14:paraId="00DF90B0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bCs/>
          <w:color w:val="000000"/>
          <w:szCs w:val="21"/>
        </w:rPr>
        <w:t>表2：环境设计专业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81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2"/>
        <w:gridCol w:w="768"/>
        <w:gridCol w:w="768"/>
        <w:gridCol w:w="1296"/>
        <w:gridCol w:w="2424"/>
        <w:gridCol w:w="756"/>
        <w:gridCol w:w="684"/>
        <w:gridCol w:w="791"/>
      </w:tblGrid>
      <w:tr w14:paraId="483781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72" w:type="dxa"/>
            <w:vAlign w:val="center"/>
          </w:tcPr>
          <w:p w14:paraId="261E942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7CE514F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vAlign w:val="center"/>
          </w:tcPr>
          <w:p w14:paraId="3C2F6DC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1DE9388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vAlign w:val="center"/>
          </w:tcPr>
          <w:p w14:paraId="5FCC6BD2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96" w:type="dxa"/>
            <w:vAlign w:val="center"/>
          </w:tcPr>
          <w:p w14:paraId="0CF8F255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24" w:type="dxa"/>
            <w:vAlign w:val="center"/>
          </w:tcPr>
          <w:p w14:paraId="24C429B9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vAlign w:val="center"/>
          </w:tcPr>
          <w:p w14:paraId="424414C3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vAlign w:val="center"/>
          </w:tcPr>
          <w:p w14:paraId="6D08FA0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1" w:type="dxa"/>
            <w:vAlign w:val="center"/>
          </w:tcPr>
          <w:p w14:paraId="3CA36F93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1A7DC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restart"/>
            <w:vAlign w:val="center"/>
          </w:tcPr>
          <w:p w14:paraId="75B531A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 w14:paraId="4B939CB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 w14:paraId="6177005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基</w:t>
            </w:r>
          </w:p>
          <w:p w14:paraId="0440F6F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础</w:t>
            </w:r>
          </w:p>
        </w:tc>
        <w:tc>
          <w:tcPr>
            <w:tcW w:w="768" w:type="dxa"/>
            <w:vMerge w:val="restart"/>
            <w:vAlign w:val="center"/>
          </w:tcPr>
          <w:p w14:paraId="0287AC8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 w14:paraId="2055D6A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68" w:type="dxa"/>
            <w:vAlign w:val="center"/>
          </w:tcPr>
          <w:p w14:paraId="40A47E0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96" w:type="dxa"/>
            <w:vAlign w:val="center"/>
          </w:tcPr>
          <w:p w14:paraId="23DA7AA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0900121</w:t>
            </w:r>
          </w:p>
        </w:tc>
        <w:tc>
          <w:tcPr>
            <w:tcW w:w="2424" w:type="dxa"/>
            <w:vAlign w:val="center"/>
          </w:tcPr>
          <w:p w14:paraId="50426B1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设计素描</w:t>
            </w:r>
          </w:p>
          <w:p w14:paraId="2690CBB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Sketch</w:t>
            </w:r>
          </w:p>
        </w:tc>
        <w:tc>
          <w:tcPr>
            <w:tcW w:w="756" w:type="dxa"/>
            <w:vAlign w:val="center"/>
          </w:tcPr>
          <w:p w14:paraId="2F71763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 w14:paraId="0AAEEE5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59B0410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42EA0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44AFBF4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10BA675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111DF87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96" w:type="dxa"/>
            <w:vAlign w:val="center"/>
          </w:tcPr>
          <w:p w14:paraId="3E8AE80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0900122</w:t>
            </w:r>
          </w:p>
        </w:tc>
        <w:tc>
          <w:tcPr>
            <w:tcW w:w="2424" w:type="dxa"/>
            <w:vAlign w:val="center"/>
          </w:tcPr>
          <w:p w14:paraId="7B7159B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设计色彩</w:t>
            </w:r>
          </w:p>
          <w:p w14:paraId="1E10F52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Color</w:t>
            </w:r>
          </w:p>
        </w:tc>
        <w:tc>
          <w:tcPr>
            <w:tcW w:w="756" w:type="dxa"/>
            <w:vAlign w:val="center"/>
          </w:tcPr>
          <w:p w14:paraId="24C5A56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 w14:paraId="16DBF79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2E00F43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1788E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0A4024F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0B3CB20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193427D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96" w:type="dxa"/>
            <w:vAlign w:val="center"/>
          </w:tcPr>
          <w:p w14:paraId="6B08CAF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2109230</w:t>
            </w:r>
          </w:p>
        </w:tc>
        <w:tc>
          <w:tcPr>
            <w:tcW w:w="2424" w:type="dxa"/>
            <w:vAlign w:val="center"/>
          </w:tcPr>
          <w:p w14:paraId="5C39EAE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平面基础软件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PS</w:t>
            </w:r>
            <w:r>
              <w:rPr>
                <w:rFonts w:hint="eastAsia"/>
                <w:color w:val="000000"/>
              </w:rPr>
              <w:t>）</w:t>
            </w:r>
          </w:p>
          <w:p w14:paraId="48C5604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Plane software foundation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PS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756" w:type="dxa"/>
            <w:vAlign w:val="center"/>
          </w:tcPr>
          <w:p w14:paraId="4467008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 w14:paraId="074E8AF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6B6CFC2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01EF4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092D0ED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231F20D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2795DBF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96" w:type="dxa"/>
            <w:vAlign w:val="center"/>
          </w:tcPr>
          <w:p w14:paraId="566FBF3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0900005</w:t>
            </w:r>
          </w:p>
        </w:tc>
        <w:tc>
          <w:tcPr>
            <w:tcW w:w="2424" w:type="dxa"/>
            <w:vAlign w:val="center"/>
          </w:tcPr>
          <w:p w14:paraId="26E028F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设计原理</w:t>
            </w:r>
          </w:p>
          <w:p w14:paraId="055EEB6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principle</w:t>
            </w:r>
          </w:p>
        </w:tc>
        <w:tc>
          <w:tcPr>
            <w:tcW w:w="756" w:type="dxa"/>
            <w:vAlign w:val="center"/>
          </w:tcPr>
          <w:p w14:paraId="03D0D31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688AFE8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7AE758E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DD6FE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59106D4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18E9B16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6053D97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96" w:type="dxa"/>
            <w:vAlign w:val="center"/>
          </w:tcPr>
          <w:p w14:paraId="28525BD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0900153</w:t>
            </w:r>
          </w:p>
        </w:tc>
        <w:tc>
          <w:tcPr>
            <w:tcW w:w="2424" w:type="dxa"/>
            <w:vAlign w:val="center"/>
          </w:tcPr>
          <w:p w14:paraId="2A7EF00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中外建筑史</w:t>
            </w:r>
          </w:p>
          <w:p w14:paraId="5A5A6F8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and foreign architectural history</w:t>
            </w:r>
          </w:p>
        </w:tc>
        <w:tc>
          <w:tcPr>
            <w:tcW w:w="756" w:type="dxa"/>
            <w:vAlign w:val="center"/>
          </w:tcPr>
          <w:p w14:paraId="6158FF4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5A34566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0B7B2C3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C97A0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21B4E04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3D2D263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6ACEB1F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96" w:type="dxa"/>
            <w:vAlign w:val="center"/>
          </w:tcPr>
          <w:p w14:paraId="4511446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2109231</w:t>
            </w:r>
          </w:p>
        </w:tc>
        <w:tc>
          <w:tcPr>
            <w:tcW w:w="2424" w:type="dxa"/>
            <w:vAlign w:val="center"/>
          </w:tcPr>
          <w:p w14:paraId="1D0DBC2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计算机制图及CAD</w:t>
            </w:r>
          </w:p>
          <w:p w14:paraId="6554088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Computer graphics and CAD</w:t>
            </w:r>
          </w:p>
        </w:tc>
        <w:tc>
          <w:tcPr>
            <w:tcW w:w="756" w:type="dxa"/>
            <w:vAlign w:val="center"/>
          </w:tcPr>
          <w:p w14:paraId="71E5B13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 w14:paraId="489325D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3D66997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519A6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77726C0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72B69E2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F8641C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96" w:type="dxa"/>
            <w:vAlign w:val="center"/>
          </w:tcPr>
          <w:p w14:paraId="3F21469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2109344</w:t>
            </w:r>
          </w:p>
        </w:tc>
        <w:tc>
          <w:tcPr>
            <w:tcW w:w="2424" w:type="dxa"/>
            <w:vAlign w:val="center"/>
          </w:tcPr>
          <w:p w14:paraId="604425D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现代设计史</w:t>
            </w:r>
          </w:p>
          <w:p w14:paraId="32926A8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History of modern design</w:t>
            </w:r>
          </w:p>
        </w:tc>
        <w:tc>
          <w:tcPr>
            <w:tcW w:w="756" w:type="dxa"/>
            <w:vAlign w:val="center"/>
          </w:tcPr>
          <w:p w14:paraId="35DEA5C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0233CCD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661A3D3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BF867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485E4D8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54C70C3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7460117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96" w:type="dxa"/>
            <w:vAlign w:val="center"/>
          </w:tcPr>
          <w:p w14:paraId="3C9718C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2109232</w:t>
            </w:r>
          </w:p>
        </w:tc>
        <w:tc>
          <w:tcPr>
            <w:tcW w:w="2424" w:type="dxa"/>
            <w:vAlign w:val="center"/>
          </w:tcPr>
          <w:p w14:paraId="7D3E2D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计算机辅助设计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3D）</w:t>
            </w:r>
          </w:p>
          <w:p w14:paraId="47279F2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Computer aided design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3D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756" w:type="dxa"/>
            <w:vAlign w:val="center"/>
          </w:tcPr>
          <w:p w14:paraId="3EEC073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 w14:paraId="5BF2F3C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785F1D5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9A9D5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5826EE7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5A9E399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86A55F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96" w:type="dxa"/>
            <w:vAlign w:val="center"/>
          </w:tcPr>
          <w:p w14:paraId="00F6466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0301002A</w:t>
            </w:r>
          </w:p>
        </w:tc>
        <w:tc>
          <w:tcPr>
            <w:tcW w:w="2424" w:type="dxa"/>
            <w:vAlign w:val="center"/>
          </w:tcPr>
          <w:p w14:paraId="60DEF5E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工程制图基础</w:t>
            </w:r>
          </w:p>
          <w:p w14:paraId="5913B8D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Mapping based</w:t>
            </w:r>
          </w:p>
        </w:tc>
        <w:tc>
          <w:tcPr>
            <w:tcW w:w="756" w:type="dxa"/>
            <w:vAlign w:val="center"/>
          </w:tcPr>
          <w:p w14:paraId="1D8E226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661746D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17E8120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6594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2AE7C87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2BE3F40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5B2F9C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96" w:type="dxa"/>
            <w:vAlign w:val="center"/>
          </w:tcPr>
          <w:p w14:paraId="7671738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0900033</w:t>
            </w:r>
          </w:p>
        </w:tc>
        <w:tc>
          <w:tcPr>
            <w:tcW w:w="2424" w:type="dxa"/>
            <w:vAlign w:val="center"/>
          </w:tcPr>
          <w:p w14:paraId="6FC574F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当代艺术思潮</w:t>
            </w:r>
          </w:p>
          <w:p w14:paraId="0A87233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trend of contemporary art</w:t>
            </w:r>
          </w:p>
        </w:tc>
        <w:tc>
          <w:tcPr>
            <w:tcW w:w="756" w:type="dxa"/>
            <w:vAlign w:val="center"/>
          </w:tcPr>
          <w:p w14:paraId="3581624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63E8AA27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7B00036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0F287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 w14:paraId="1C971EE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37ED92F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2B36709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96" w:type="dxa"/>
            <w:vAlign w:val="center"/>
          </w:tcPr>
          <w:p w14:paraId="1CCE974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0900082</w:t>
            </w:r>
          </w:p>
        </w:tc>
        <w:tc>
          <w:tcPr>
            <w:tcW w:w="2424" w:type="dxa"/>
            <w:vAlign w:val="center"/>
          </w:tcPr>
          <w:p w14:paraId="346037E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手绘表现技法</w:t>
            </w:r>
          </w:p>
          <w:p w14:paraId="5177C1A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Hand-painted representation</w:t>
            </w:r>
          </w:p>
        </w:tc>
        <w:tc>
          <w:tcPr>
            <w:tcW w:w="756" w:type="dxa"/>
            <w:vAlign w:val="center"/>
          </w:tcPr>
          <w:p w14:paraId="4B92471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 w14:paraId="71DE6936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 w14:paraId="6BFAB4E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4505E378">
      <w:pPr>
        <w:pStyle w:val="55"/>
        <w:overflowPunct w:val="0"/>
        <w:spacing w:line="346" w:lineRule="auto"/>
        <w:ind w:left="0" w:firstLine="0"/>
        <w:rPr>
          <w:color w:val="000000"/>
          <w:sz w:val="18"/>
          <w:szCs w:val="18"/>
          <w:lang w:eastAsia="zh-CN"/>
        </w:rPr>
      </w:pPr>
    </w:p>
    <w:p w14:paraId="027DA23D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color w:val="000000"/>
          <w:sz w:val="18"/>
          <w:szCs w:val="18"/>
        </w:rPr>
        <w:br w:type="page"/>
      </w:r>
      <w:r>
        <w:rPr>
          <w:rFonts w:cs="Times New Roman"/>
          <w:b/>
          <w:bCs/>
          <w:color w:val="000000"/>
          <w:szCs w:val="21"/>
        </w:rPr>
        <w:t>表3：环境设计专业（室内设计方向）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86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6"/>
        <w:gridCol w:w="708"/>
        <w:gridCol w:w="492"/>
        <w:gridCol w:w="922"/>
        <w:gridCol w:w="3506"/>
        <w:gridCol w:w="816"/>
        <w:gridCol w:w="684"/>
        <w:gridCol w:w="849"/>
      </w:tblGrid>
      <w:tr w14:paraId="727C32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706" w:type="dxa"/>
            <w:vAlign w:val="center"/>
          </w:tcPr>
          <w:p w14:paraId="0850A09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8C199A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vAlign w:val="center"/>
          </w:tcPr>
          <w:p w14:paraId="76C9259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EB0D96D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492" w:type="dxa"/>
            <w:vAlign w:val="center"/>
          </w:tcPr>
          <w:p w14:paraId="5CEE0824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22" w:type="dxa"/>
            <w:vAlign w:val="center"/>
          </w:tcPr>
          <w:p w14:paraId="11FD021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06" w:type="dxa"/>
            <w:vAlign w:val="center"/>
          </w:tcPr>
          <w:p w14:paraId="056E876F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16" w:type="dxa"/>
            <w:vAlign w:val="center"/>
          </w:tcPr>
          <w:p w14:paraId="34E8070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vAlign w:val="center"/>
          </w:tcPr>
          <w:p w14:paraId="2AFE23EC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9" w:type="dxa"/>
            <w:vAlign w:val="center"/>
          </w:tcPr>
          <w:p w14:paraId="586F95D7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4AC8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restart"/>
            <w:tcBorders>
              <w:right w:val="single" w:color="auto" w:sz="4" w:space="0"/>
            </w:tcBorders>
            <w:vAlign w:val="center"/>
          </w:tcPr>
          <w:p w14:paraId="1A78766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 w14:paraId="3B93C11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 w14:paraId="3814E9B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教</w:t>
            </w:r>
          </w:p>
          <w:p w14:paraId="0611530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育</w:t>
            </w:r>
          </w:p>
          <w:p w14:paraId="37FF312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cs="Times New Roman"/>
                <w:color w:val="000000"/>
                <w:sz w:val="18"/>
                <w:szCs w:val="18"/>
              </w:rPr>
              <w:t>方</w:t>
            </w:r>
          </w:p>
          <w:p w14:paraId="12F12A5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向</w:t>
            </w:r>
          </w:p>
          <w:p w14:paraId="07835AD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一</w:t>
            </w:r>
          </w:p>
          <w:p w14:paraId="056B9BF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室内</w:t>
            </w:r>
          </w:p>
          <w:p w14:paraId="339983D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 w14:paraId="5E7B59F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  <w:r>
              <w:rPr>
                <w:rFonts w:hint="eastAsia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</w:tcBorders>
            <w:vAlign w:val="center"/>
          </w:tcPr>
          <w:p w14:paraId="7F328D6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</w:t>
            </w:r>
          </w:p>
          <w:p w14:paraId="0E11CCC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修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2632FDF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22" w:type="dxa"/>
            <w:vAlign w:val="center"/>
          </w:tcPr>
          <w:p w14:paraId="1887FA6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0900009</w:t>
            </w:r>
          </w:p>
        </w:tc>
        <w:tc>
          <w:tcPr>
            <w:tcW w:w="3506" w:type="dxa"/>
            <w:vAlign w:val="center"/>
          </w:tcPr>
          <w:p w14:paraId="268CB35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室内设计概论</w:t>
            </w:r>
          </w:p>
          <w:p w14:paraId="37C700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interior design</w:t>
            </w:r>
          </w:p>
        </w:tc>
        <w:tc>
          <w:tcPr>
            <w:tcW w:w="816" w:type="dxa"/>
            <w:vAlign w:val="center"/>
          </w:tcPr>
          <w:p w14:paraId="698D37E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2DBF5D9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313BEA3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A0F7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329F29A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05ECCF3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4AA80B7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22" w:type="dxa"/>
            <w:vAlign w:val="center"/>
          </w:tcPr>
          <w:p w14:paraId="710DE7B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0900010</w:t>
            </w:r>
          </w:p>
        </w:tc>
        <w:tc>
          <w:tcPr>
            <w:tcW w:w="3506" w:type="dxa"/>
            <w:vAlign w:val="center"/>
          </w:tcPr>
          <w:p w14:paraId="32368A7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室内材料与构造*</w:t>
            </w:r>
          </w:p>
          <w:p w14:paraId="3973D1B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interior material and structure</w:t>
            </w:r>
          </w:p>
        </w:tc>
        <w:tc>
          <w:tcPr>
            <w:tcW w:w="816" w:type="dxa"/>
            <w:vAlign w:val="center"/>
          </w:tcPr>
          <w:p w14:paraId="4EB547D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 w14:paraId="267C2A2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52A8DE1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A3AD7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2F86E91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78B1D39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57CBA01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22" w:type="dxa"/>
            <w:vAlign w:val="center"/>
          </w:tcPr>
          <w:p w14:paraId="770C0DE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2109234</w:t>
            </w:r>
          </w:p>
        </w:tc>
        <w:tc>
          <w:tcPr>
            <w:tcW w:w="3506" w:type="dxa"/>
            <w:vAlign w:val="center"/>
          </w:tcPr>
          <w:p w14:paraId="77DF1AB1"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ins w:id="0" w:author="曹哲" w:date="2021-04-15T01:52:00Z"/>
                <w:color w:val="000000"/>
                <w:w w:val="95"/>
              </w:rPr>
            </w:pPr>
            <w:r>
              <w:rPr>
                <w:color w:val="000000"/>
              </w:rPr>
              <w:t>环境建筑设计*</w:t>
            </w:r>
          </w:p>
          <w:p w14:paraId="3A8BCCC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仿宋"/>
                <w:color w:val="000000"/>
                <w:w w:val="95"/>
              </w:rPr>
            </w:pPr>
            <w:r>
              <w:rPr>
                <w:color w:val="000000"/>
              </w:rPr>
              <w:t>Environmental architecture design</w:t>
            </w:r>
          </w:p>
        </w:tc>
        <w:tc>
          <w:tcPr>
            <w:tcW w:w="816" w:type="dxa"/>
            <w:vAlign w:val="center"/>
          </w:tcPr>
          <w:p w14:paraId="0FA9838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 w14:paraId="6E0713E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68BD0F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AE24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598906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CB6BBD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73BA39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00AF5D0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2109235</w:t>
            </w:r>
          </w:p>
        </w:tc>
        <w:tc>
          <w:tcPr>
            <w:tcW w:w="3506" w:type="dxa"/>
            <w:shd w:val="clear" w:color="auto" w:fill="FFFFFF"/>
            <w:vAlign w:val="center"/>
          </w:tcPr>
          <w:p w14:paraId="7A6977A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室内软装设计</w:t>
            </w:r>
          </w:p>
          <w:p w14:paraId="7FBCE1D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Soft decoration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726508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52E7B72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E22912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E7194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22E23EF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65B3A3A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52321BB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22" w:type="dxa"/>
            <w:vAlign w:val="center"/>
          </w:tcPr>
          <w:p w14:paraId="4D44D2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0900124</w:t>
            </w:r>
          </w:p>
        </w:tc>
        <w:tc>
          <w:tcPr>
            <w:tcW w:w="3506" w:type="dxa"/>
            <w:vAlign w:val="center"/>
          </w:tcPr>
          <w:p w14:paraId="38261E9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住宅空间设计*</w:t>
            </w:r>
          </w:p>
          <w:p w14:paraId="29CF5A5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space design</w:t>
            </w:r>
          </w:p>
        </w:tc>
        <w:tc>
          <w:tcPr>
            <w:tcW w:w="816" w:type="dxa"/>
            <w:vAlign w:val="center"/>
          </w:tcPr>
          <w:p w14:paraId="6DEE241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 w14:paraId="37179F3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3536C6A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F3ADD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3278A4E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2F8D578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0BBE769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2" w:type="dxa"/>
            <w:vAlign w:val="center"/>
          </w:tcPr>
          <w:p w14:paraId="570024E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2109236</w:t>
            </w:r>
          </w:p>
        </w:tc>
        <w:tc>
          <w:tcPr>
            <w:tcW w:w="3506" w:type="dxa"/>
            <w:vAlign w:val="center"/>
          </w:tcPr>
          <w:p w14:paraId="026EAB5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视觉表现应用</w:t>
            </w:r>
          </w:p>
          <w:p w14:paraId="2532CFB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visual expression</w:t>
            </w:r>
          </w:p>
        </w:tc>
        <w:tc>
          <w:tcPr>
            <w:tcW w:w="816" w:type="dxa"/>
            <w:vAlign w:val="center"/>
          </w:tcPr>
          <w:p w14:paraId="1712FD2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51CD3EB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1A65651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2550F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089D63B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6431B51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75ECC71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22" w:type="dxa"/>
            <w:vAlign w:val="center"/>
          </w:tcPr>
          <w:p w14:paraId="0D51384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0900087</w:t>
            </w:r>
          </w:p>
        </w:tc>
        <w:tc>
          <w:tcPr>
            <w:tcW w:w="3506" w:type="dxa"/>
            <w:vAlign w:val="center"/>
          </w:tcPr>
          <w:p w14:paraId="6423069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展示设计</w:t>
            </w:r>
          </w:p>
          <w:p w14:paraId="536B941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Display design</w:t>
            </w:r>
          </w:p>
        </w:tc>
        <w:tc>
          <w:tcPr>
            <w:tcW w:w="816" w:type="dxa"/>
            <w:vAlign w:val="center"/>
          </w:tcPr>
          <w:p w14:paraId="6884126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 w14:paraId="684FC19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2DF9B9C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99AAF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7C675E6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02425A2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19F7A2E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22" w:type="dxa"/>
            <w:vAlign w:val="center"/>
          </w:tcPr>
          <w:p w14:paraId="183A956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0900125</w:t>
            </w:r>
          </w:p>
        </w:tc>
        <w:tc>
          <w:tcPr>
            <w:tcW w:w="3506" w:type="dxa"/>
            <w:vAlign w:val="center"/>
          </w:tcPr>
          <w:p w14:paraId="3CCB8F8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办公空间设计*</w:t>
            </w:r>
          </w:p>
          <w:p w14:paraId="37541F3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Office space design</w:t>
            </w:r>
          </w:p>
        </w:tc>
        <w:tc>
          <w:tcPr>
            <w:tcW w:w="816" w:type="dxa"/>
            <w:vAlign w:val="center"/>
          </w:tcPr>
          <w:p w14:paraId="7FE61A4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 w14:paraId="088B1D0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535C474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F18D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4B80265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25EEC7B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09F69A2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22" w:type="dxa"/>
            <w:vAlign w:val="center"/>
          </w:tcPr>
          <w:p w14:paraId="2BB11E5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0900126</w:t>
            </w:r>
          </w:p>
        </w:tc>
        <w:tc>
          <w:tcPr>
            <w:tcW w:w="3506" w:type="dxa"/>
            <w:vAlign w:val="center"/>
          </w:tcPr>
          <w:p w14:paraId="33C931E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餐饮空间设计*</w:t>
            </w:r>
          </w:p>
          <w:p w14:paraId="432D7745">
            <w:pPr>
              <w:pStyle w:val="56"/>
              <w:overflowPunct w:val="0"/>
              <w:snapToGrid w:val="0"/>
              <w:spacing w:line="240" w:lineRule="auto"/>
              <w:ind w:firstLine="180" w:firstLineChars="100"/>
              <w:rPr>
                <w:color w:val="000000"/>
              </w:rPr>
            </w:pPr>
            <w:r>
              <w:rPr>
                <w:color w:val="000000"/>
              </w:rPr>
              <w:t>Hotel space design</w:t>
            </w:r>
          </w:p>
        </w:tc>
        <w:tc>
          <w:tcPr>
            <w:tcW w:w="816" w:type="dxa"/>
            <w:vAlign w:val="center"/>
          </w:tcPr>
          <w:p w14:paraId="23450BD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 w14:paraId="01B79A6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1A62690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9BC48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 w14:paraId="718CC60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 w14:paraId="5E16473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2622BC5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22" w:type="dxa"/>
            <w:vAlign w:val="center"/>
          </w:tcPr>
          <w:p w14:paraId="48B0F7B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0900127</w:t>
            </w:r>
          </w:p>
        </w:tc>
        <w:tc>
          <w:tcPr>
            <w:tcW w:w="3506" w:type="dxa"/>
            <w:vAlign w:val="center"/>
          </w:tcPr>
          <w:p w14:paraId="4D9D1C8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娱乐空间设计</w:t>
            </w:r>
          </w:p>
          <w:p w14:paraId="4DBFAF7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Entertainment space design</w:t>
            </w:r>
          </w:p>
        </w:tc>
        <w:tc>
          <w:tcPr>
            <w:tcW w:w="816" w:type="dxa"/>
            <w:vAlign w:val="center"/>
          </w:tcPr>
          <w:p w14:paraId="604F0FB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 w14:paraId="0C37FC7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41B5D01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58181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0FF7B9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FDAB9D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A5DB29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6C2E2B4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0900025</w:t>
            </w:r>
          </w:p>
        </w:tc>
        <w:tc>
          <w:tcPr>
            <w:tcW w:w="3506" w:type="dxa"/>
            <w:shd w:val="clear" w:color="auto" w:fill="FFFFFF"/>
            <w:vAlign w:val="center"/>
          </w:tcPr>
          <w:p w14:paraId="6733603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施工预算</w:t>
            </w:r>
          </w:p>
          <w:p w14:paraId="7401770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Project budget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1E5D81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2BF4DBCA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E2B2C9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E2ED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28C2ABB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87626A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</w:t>
            </w:r>
          </w:p>
          <w:p w14:paraId="1B41C88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修</w:t>
            </w:r>
          </w:p>
        </w:tc>
        <w:tc>
          <w:tcPr>
            <w:tcW w:w="49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46B891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55FA4F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0900029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28CC1C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设计创意及方法</w:t>
            </w:r>
          </w:p>
          <w:p w14:paraId="006C9EA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BDB8FD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2E99AD9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1C521B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7B9AD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restart"/>
            <w:shd w:val="clear" w:color="auto" w:fill="auto"/>
            <w:vAlign w:val="center"/>
          </w:tcPr>
          <w:p w14:paraId="23F2995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 w14:paraId="1DFFF29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4573D05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A07206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EC44B68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2109233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BF05E8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设计管理及实务</w:t>
            </w:r>
          </w:p>
          <w:p w14:paraId="7BF67DE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17CBEE1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12538F6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A6FAFD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B50DE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65421AD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078F278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48EC84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776006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0900083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F1C426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 w14:paraId="7077285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E2F5A4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275B3107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99F48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A6FD3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75AC163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46FD9C4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1133EE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50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6ACD79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2109237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C57AF4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景观设计基础</w:t>
            </w:r>
          </w:p>
          <w:p w14:paraId="67F01CC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Foundation of landscape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EA476B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713DD81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99C399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5BD05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3857471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771EEC8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B3E2DAE">
            <w:pPr>
              <w:pStyle w:val="56"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C1920B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0900120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1E42B5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园林建筑设计</w:t>
            </w:r>
          </w:p>
          <w:p w14:paraId="0F0A25F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7FA2270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0224B1D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74938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89674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09668AE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71F78DF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141D2C9">
            <w:pPr>
              <w:pStyle w:val="56"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52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9E5666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0900041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67112F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建筑动画</w:t>
            </w:r>
          </w:p>
          <w:p w14:paraId="085BDA5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animation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53693F9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024DB78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EE3C10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50695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2F5EED1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48B8A35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2542AA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53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7B2D34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2109238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96DA8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家具设计</w:t>
            </w:r>
          </w:p>
          <w:p w14:paraId="4B90B5A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Furniture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BD301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42051D4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7BD0D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EDE3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 w14:paraId="136288F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5DEED8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7A33F15A">
            <w:pPr>
              <w:pStyle w:val="56"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 w14:paraId="3C07DDB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0900020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 w14:paraId="677D838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公共艺术设计</w:t>
            </w:r>
          </w:p>
          <w:p w14:paraId="0C465B3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public art design</w:t>
            </w:r>
          </w:p>
        </w:tc>
        <w:tc>
          <w:tcPr>
            <w:tcW w:w="816" w:type="dxa"/>
            <w:vAlign w:val="center"/>
          </w:tcPr>
          <w:p w14:paraId="0E94E59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5619EBB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089CF2D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6AED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54E64C9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564A2CE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C1C281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55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90E12E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0900156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A9FDE4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西方美术史</w:t>
            </w:r>
          </w:p>
          <w:p w14:paraId="0A05013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Western art history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7678ABB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75333F1A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4E7B0F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E9BD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 w14:paraId="7663FC8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78DBCA6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5E0ED832"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 w14:paraId="6AF5647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0900051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 w14:paraId="7E8EA0B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多媒体专业软件I</w:t>
            </w:r>
          </w:p>
          <w:p w14:paraId="4D9F23C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Professional multimedia software I</w:t>
            </w:r>
          </w:p>
        </w:tc>
        <w:tc>
          <w:tcPr>
            <w:tcW w:w="816" w:type="dxa"/>
            <w:vAlign w:val="center"/>
          </w:tcPr>
          <w:p w14:paraId="2D6D3E4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735E31D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670B78C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59680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 w14:paraId="71844F0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E55517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03228BC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 w14:paraId="69C0499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0900044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 w14:paraId="759D47A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数字媒体艺术概论</w:t>
            </w:r>
          </w:p>
          <w:p w14:paraId="53688D9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digital</w:t>
            </w:r>
          </w:p>
          <w:p w14:paraId="1107EE5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media art</w:t>
            </w:r>
          </w:p>
        </w:tc>
        <w:tc>
          <w:tcPr>
            <w:tcW w:w="816" w:type="dxa"/>
            <w:vAlign w:val="center"/>
          </w:tcPr>
          <w:p w14:paraId="2F03458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745B2DC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6A70CE7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72C2D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 w14:paraId="60997FD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7D8A9B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57A0AAC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 w14:paraId="0B024BF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0900047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 w14:paraId="25A596A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数字媒体创意</w:t>
            </w:r>
          </w:p>
          <w:p w14:paraId="643C290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media creative</w:t>
            </w:r>
          </w:p>
        </w:tc>
        <w:tc>
          <w:tcPr>
            <w:tcW w:w="816" w:type="dxa"/>
            <w:vAlign w:val="center"/>
          </w:tcPr>
          <w:p w14:paraId="4CAA1F0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5AECC22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32AA6EB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DAE00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 w14:paraId="4A63237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69946E5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 w14:paraId="7D716F3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 w14:paraId="661CCB9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0900206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 w14:paraId="1A2DC67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交互设计原理</w:t>
            </w:r>
          </w:p>
          <w:p w14:paraId="49961B3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of Interactive Design</w:t>
            </w:r>
          </w:p>
        </w:tc>
        <w:tc>
          <w:tcPr>
            <w:tcW w:w="816" w:type="dxa"/>
            <w:vAlign w:val="center"/>
          </w:tcPr>
          <w:p w14:paraId="30156FE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 w14:paraId="4C3714C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 w14:paraId="73C6C0C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DF65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0D2D74C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31A06E0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004B6E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0BFFD3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362C4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美学基础</w:t>
            </w:r>
          </w:p>
          <w:p w14:paraId="14F0920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Aesthetics basic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72831EA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49A3E9C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0B0CD5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E4C6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21D46EE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7495246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0988F52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1FC1A7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0900132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B97CA6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原画设计I</w:t>
            </w:r>
          </w:p>
          <w:p w14:paraId="2B28449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original design I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1463DD9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75DF1C8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BFD2F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0415E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 w14:paraId="26DE1C6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 w14:paraId="197C9A2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EB0AAD0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6D7AB68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0900139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05035C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网页设计与制作</w:t>
            </w:r>
          </w:p>
          <w:p w14:paraId="559B4D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Web design and production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3AC2129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7392B57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B10DDE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25AA32C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007FCD4F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7D132C9E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60BA38B5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0C6110CD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3A58BEE0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6736C9FC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457F7D64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 w:val="18"/>
          <w:szCs w:val="18"/>
        </w:rPr>
      </w:pPr>
      <w:r>
        <w:rPr>
          <w:rFonts w:cs="Times New Roman"/>
          <w:b/>
          <w:bCs/>
          <w:color w:val="000000"/>
          <w:szCs w:val="21"/>
        </w:rPr>
        <w:t>表4：环境设计专业（室内设计方向）集中实践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89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756"/>
        <w:gridCol w:w="1786"/>
        <w:gridCol w:w="3353"/>
        <w:gridCol w:w="876"/>
        <w:gridCol w:w="732"/>
        <w:gridCol w:w="683"/>
      </w:tblGrid>
      <w:tr w14:paraId="67FD10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4" w:hRule="atLeast"/>
          <w:jc w:val="center"/>
        </w:trPr>
        <w:tc>
          <w:tcPr>
            <w:tcW w:w="716" w:type="dxa"/>
            <w:vAlign w:val="center"/>
          </w:tcPr>
          <w:p w14:paraId="45BD8533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实践</w:t>
            </w:r>
          </w:p>
          <w:p w14:paraId="68C5AEBE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56" w:type="dxa"/>
            <w:vAlign w:val="center"/>
          </w:tcPr>
          <w:p w14:paraId="142D7D9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786" w:type="dxa"/>
            <w:vAlign w:val="center"/>
          </w:tcPr>
          <w:p w14:paraId="49187A7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353" w:type="dxa"/>
            <w:vAlign w:val="center"/>
          </w:tcPr>
          <w:p w14:paraId="48EF6F31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76" w:type="dxa"/>
            <w:vAlign w:val="center"/>
          </w:tcPr>
          <w:p w14:paraId="1990C65E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32" w:type="dxa"/>
            <w:vAlign w:val="center"/>
          </w:tcPr>
          <w:p w14:paraId="464ADBD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683" w:type="dxa"/>
            <w:vAlign w:val="center"/>
          </w:tcPr>
          <w:p w14:paraId="46FA10BB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 w14:paraId="11B89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restart"/>
            <w:shd w:val="clear" w:color="auto" w:fill="auto"/>
            <w:vAlign w:val="center"/>
          </w:tcPr>
          <w:p w14:paraId="0558936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 w14:paraId="136AA33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D6236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387775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A22F892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思想道德与法治实践</w:t>
            </w:r>
          </w:p>
          <w:p w14:paraId="5929BE99"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Ideological Morality and Legal Practice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B28F8C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76A6ADC"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vMerge w:val="restart"/>
            <w:shd w:val="clear" w:color="auto" w:fill="FFFFFF"/>
            <w:vAlign w:val="center"/>
          </w:tcPr>
          <w:p w14:paraId="042A0DBA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马院</w:t>
            </w:r>
          </w:p>
        </w:tc>
      </w:tr>
      <w:tr w14:paraId="23FC9F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3E0B7C6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vAlign w:val="center"/>
          </w:tcPr>
          <w:p w14:paraId="62A0DB1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 w14:paraId="479A214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vAlign w:val="center"/>
          </w:tcPr>
          <w:p w14:paraId="3599575F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02DBEEF9"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vAlign w:val="center"/>
          </w:tcPr>
          <w:p w14:paraId="0D4F1DB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12FFC30B"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vMerge w:val="continue"/>
            <w:tcBorders>
              <w:bottom w:val="single" w:color="auto" w:sz="4" w:space="0"/>
            </w:tcBorders>
            <w:vAlign w:val="center"/>
          </w:tcPr>
          <w:p w14:paraId="6CAFF03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12AF4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086CA1F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vAlign w:val="center"/>
          </w:tcPr>
          <w:p w14:paraId="403606A1"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 w14:paraId="6C9D28C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vAlign w:val="center"/>
          </w:tcPr>
          <w:p w14:paraId="052010E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艺术类）</w:t>
            </w:r>
          </w:p>
          <w:p w14:paraId="20E2982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vAlign w:val="center"/>
          </w:tcPr>
          <w:p w14:paraId="44F0FB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5F94C6E4"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vAlign w:val="center"/>
          </w:tcPr>
          <w:p w14:paraId="1FBB6106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34B66A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529008D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6" w:space="0"/>
            </w:tcBorders>
            <w:vAlign w:val="center"/>
          </w:tcPr>
          <w:p w14:paraId="1A6CFE3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6" w:type="dxa"/>
            <w:tcBorders>
              <w:bottom w:val="single" w:color="auto" w:sz="6" w:space="0"/>
            </w:tcBorders>
            <w:vAlign w:val="center"/>
          </w:tcPr>
          <w:p w14:paraId="62A71BF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2109215</w:t>
            </w:r>
          </w:p>
        </w:tc>
        <w:tc>
          <w:tcPr>
            <w:tcW w:w="3353" w:type="dxa"/>
            <w:tcBorders>
              <w:bottom w:val="single" w:color="auto" w:sz="6" w:space="0"/>
            </w:tcBorders>
            <w:vAlign w:val="center"/>
          </w:tcPr>
          <w:p w14:paraId="43655A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 w14:paraId="2D6DA7E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876" w:type="dxa"/>
            <w:tcBorders>
              <w:bottom w:val="single" w:color="auto" w:sz="6" w:space="0"/>
            </w:tcBorders>
            <w:vAlign w:val="center"/>
          </w:tcPr>
          <w:p w14:paraId="71EDDED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2" w:type="dxa"/>
            <w:tcBorders>
              <w:bottom w:val="single" w:color="auto" w:sz="6" w:space="0"/>
            </w:tcBorders>
            <w:vAlign w:val="center"/>
          </w:tcPr>
          <w:p w14:paraId="7828440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tcBorders>
              <w:bottom w:val="single" w:color="auto" w:sz="6" w:space="0"/>
            </w:tcBorders>
            <w:vAlign w:val="center"/>
          </w:tcPr>
          <w:p w14:paraId="74C03E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16094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0125B89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780A258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6" w:type="dxa"/>
            <w:vAlign w:val="center"/>
          </w:tcPr>
          <w:p w14:paraId="0307FAD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3353" w:type="dxa"/>
            <w:vAlign w:val="center"/>
          </w:tcPr>
          <w:p w14:paraId="1FB377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 w14:paraId="2969158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inspectionxin</w:t>
            </w:r>
          </w:p>
        </w:tc>
        <w:tc>
          <w:tcPr>
            <w:tcW w:w="876" w:type="dxa"/>
            <w:vAlign w:val="center"/>
          </w:tcPr>
          <w:p w14:paraId="275F31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vAlign w:val="center"/>
          </w:tcPr>
          <w:p w14:paraId="1769C6C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1A1B35C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AE37A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5C52365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416D8E4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6" w:type="dxa"/>
            <w:vAlign w:val="center"/>
          </w:tcPr>
          <w:p w14:paraId="716B31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0900099</w:t>
            </w:r>
          </w:p>
        </w:tc>
        <w:tc>
          <w:tcPr>
            <w:tcW w:w="3353" w:type="dxa"/>
            <w:vAlign w:val="center"/>
          </w:tcPr>
          <w:p w14:paraId="5E2EBEA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专业导论实践</w:t>
            </w:r>
          </w:p>
          <w:p w14:paraId="649B7D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introduction</w:t>
            </w:r>
          </w:p>
        </w:tc>
        <w:tc>
          <w:tcPr>
            <w:tcW w:w="876" w:type="dxa"/>
            <w:vAlign w:val="center"/>
          </w:tcPr>
          <w:p w14:paraId="636CF28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6BC790F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242451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3327A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066E94D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57E6063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6" w:type="dxa"/>
            <w:vAlign w:val="center"/>
          </w:tcPr>
          <w:p w14:paraId="59E2A53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3353" w:type="dxa"/>
            <w:vAlign w:val="center"/>
          </w:tcPr>
          <w:p w14:paraId="2EF06FE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6A1B25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876" w:type="dxa"/>
            <w:vAlign w:val="center"/>
          </w:tcPr>
          <w:p w14:paraId="7FF9AFB1"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vAlign w:val="center"/>
          </w:tcPr>
          <w:p w14:paraId="4F78937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4EFFEDD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9C37D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 w14:paraId="37DD761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8FBB3C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00003D5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2109216</w:t>
            </w:r>
          </w:p>
        </w:tc>
        <w:tc>
          <w:tcPr>
            <w:tcW w:w="3353" w:type="dxa"/>
            <w:shd w:val="clear" w:color="auto" w:fill="FFFFFF"/>
            <w:vAlign w:val="center"/>
          </w:tcPr>
          <w:p w14:paraId="2E93FE59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环境设计认识实习1</w:t>
            </w:r>
          </w:p>
          <w:p w14:paraId="700BFB5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1</w:t>
            </w:r>
          </w:p>
        </w:tc>
        <w:tc>
          <w:tcPr>
            <w:tcW w:w="876" w:type="dxa"/>
            <w:vAlign w:val="center"/>
          </w:tcPr>
          <w:p w14:paraId="36A8414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3B2A5A2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4569B88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C084B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 w14:paraId="1DC6E95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3B554CE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2E957B3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2109217</w:t>
            </w:r>
          </w:p>
        </w:tc>
        <w:tc>
          <w:tcPr>
            <w:tcW w:w="3353" w:type="dxa"/>
            <w:shd w:val="clear" w:color="auto" w:fill="FFFFFF"/>
            <w:vAlign w:val="center"/>
          </w:tcPr>
          <w:p w14:paraId="040825B8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2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环境设计认识实习2</w:t>
            </w:r>
          </w:p>
          <w:p w14:paraId="011BEE0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2</w:t>
            </w:r>
          </w:p>
        </w:tc>
        <w:tc>
          <w:tcPr>
            <w:tcW w:w="876" w:type="dxa"/>
            <w:vAlign w:val="center"/>
          </w:tcPr>
          <w:p w14:paraId="42DC92A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1AA712F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49B3133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05F3D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 w14:paraId="138F31A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40014AF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E51060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2109218</w:t>
            </w:r>
          </w:p>
        </w:tc>
        <w:tc>
          <w:tcPr>
            <w:tcW w:w="3353" w:type="dxa"/>
            <w:shd w:val="clear" w:color="auto" w:fill="FFFFFF"/>
            <w:vAlign w:val="center"/>
          </w:tcPr>
          <w:p w14:paraId="1B0E8D2F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环境设计认识实习3</w:t>
            </w:r>
          </w:p>
          <w:p w14:paraId="6850E0A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3</w:t>
            </w:r>
          </w:p>
        </w:tc>
        <w:tc>
          <w:tcPr>
            <w:tcW w:w="876" w:type="dxa"/>
            <w:vAlign w:val="center"/>
          </w:tcPr>
          <w:p w14:paraId="34EF662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1DC32F4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500026E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1A9B9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 w14:paraId="464A321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7E7124F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6" w:type="dxa"/>
            <w:shd w:val="clear" w:color="auto" w:fill="FFFFFF"/>
            <w:vAlign w:val="center"/>
          </w:tcPr>
          <w:p w14:paraId="043473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2109460</w:t>
            </w:r>
          </w:p>
        </w:tc>
        <w:tc>
          <w:tcPr>
            <w:tcW w:w="3353" w:type="dxa"/>
            <w:shd w:val="clear" w:color="auto" w:fill="FFFFFF"/>
            <w:vAlign w:val="center"/>
          </w:tcPr>
          <w:p w14:paraId="7C8CCE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空间构成与表现※</w:t>
            </w:r>
          </w:p>
          <w:p w14:paraId="6A023CA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Space composition and performance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4E790F4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31E6657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8B75AD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D627F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5137510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5A939FA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6" w:type="dxa"/>
            <w:vAlign w:val="center"/>
          </w:tcPr>
          <w:p w14:paraId="0900028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2109219</w:t>
            </w:r>
          </w:p>
        </w:tc>
        <w:tc>
          <w:tcPr>
            <w:tcW w:w="3353" w:type="dxa"/>
            <w:vAlign w:val="center"/>
          </w:tcPr>
          <w:p w14:paraId="57A041E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环境建筑课程设计※</w:t>
            </w:r>
          </w:p>
          <w:p w14:paraId="71FD7A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architecture curriculum design</w:t>
            </w:r>
          </w:p>
        </w:tc>
        <w:tc>
          <w:tcPr>
            <w:tcW w:w="876" w:type="dxa"/>
            <w:vAlign w:val="center"/>
          </w:tcPr>
          <w:p w14:paraId="48C4349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 w14:paraId="75604D86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7A9135C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1A90E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46C3B19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215473D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6" w:type="dxa"/>
            <w:vAlign w:val="center"/>
          </w:tcPr>
          <w:p w14:paraId="68AEE23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2109220</w:t>
            </w:r>
          </w:p>
        </w:tc>
        <w:tc>
          <w:tcPr>
            <w:tcW w:w="3353" w:type="dxa"/>
            <w:vAlign w:val="center"/>
          </w:tcPr>
          <w:p w14:paraId="4E840D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居住空间创作课程设计※</w:t>
            </w:r>
          </w:p>
          <w:p w14:paraId="614434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space Curriculum design</w:t>
            </w:r>
          </w:p>
        </w:tc>
        <w:tc>
          <w:tcPr>
            <w:tcW w:w="876" w:type="dxa"/>
            <w:vAlign w:val="center"/>
          </w:tcPr>
          <w:p w14:paraId="4560863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 w14:paraId="564AEBF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624033A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CE18A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42674A8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03876EA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6" w:type="dxa"/>
            <w:vAlign w:val="center"/>
          </w:tcPr>
          <w:p w14:paraId="58E2AEF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2109222</w:t>
            </w:r>
          </w:p>
        </w:tc>
        <w:tc>
          <w:tcPr>
            <w:tcW w:w="3353" w:type="dxa"/>
            <w:vAlign w:val="center"/>
          </w:tcPr>
          <w:p w14:paraId="4EE9403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室内公共空间创作课程设计※</w:t>
            </w:r>
          </w:p>
          <w:p w14:paraId="47589E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Interior public space creation Curriculum design</w:t>
            </w:r>
          </w:p>
        </w:tc>
        <w:tc>
          <w:tcPr>
            <w:tcW w:w="876" w:type="dxa"/>
            <w:vAlign w:val="center"/>
          </w:tcPr>
          <w:p w14:paraId="19E50AD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 w14:paraId="6276AE3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03B623D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42D47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7FBBD1E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3E3C978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86" w:type="dxa"/>
            <w:vAlign w:val="center"/>
          </w:tcPr>
          <w:p w14:paraId="5B5440A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2109224</w:t>
            </w:r>
          </w:p>
        </w:tc>
        <w:tc>
          <w:tcPr>
            <w:tcW w:w="3353" w:type="dxa"/>
            <w:vAlign w:val="center"/>
          </w:tcPr>
          <w:p w14:paraId="27502B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园林建筑课程设计※</w:t>
            </w:r>
          </w:p>
          <w:p w14:paraId="764B9C0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 Curriculum design</w:t>
            </w:r>
          </w:p>
        </w:tc>
        <w:tc>
          <w:tcPr>
            <w:tcW w:w="876" w:type="dxa"/>
            <w:vAlign w:val="center"/>
          </w:tcPr>
          <w:p w14:paraId="5EA56AB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 w14:paraId="25C5D78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21E81BE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D1693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 w14:paraId="7E8E144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31A65AA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86" w:type="dxa"/>
            <w:shd w:val="clear" w:color="auto" w:fill="FFFFFF"/>
            <w:vAlign w:val="center"/>
          </w:tcPr>
          <w:p w14:paraId="7A61D44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353" w:type="dxa"/>
            <w:shd w:val="clear" w:color="auto" w:fill="FFFFFF"/>
            <w:vAlign w:val="center"/>
          </w:tcPr>
          <w:p w14:paraId="704CA36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0106F2D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Military Practice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3D1B8DC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15430AA6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83" w:type="dxa"/>
            <w:shd w:val="clear" w:color="auto" w:fill="FFFFFF"/>
            <w:vAlign w:val="center"/>
          </w:tcPr>
          <w:p w14:paraId="654BA60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7E1C0B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11774EE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4D2361D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86" w:type="dxa"/>
            <w:vAlign w:val="center"/>
          </w:tcPr>
          <w:p w14:paraId="633DA36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2109459</w:t>
            </w:r>
          </w:p>
        </w:tc>
        <w:tc>
          <w:tcPr>
            <w:tcW w:w="3353" w:type="dxa"/>
            <w:vAlign w:val="center"/>
          </w:tcPr>
          <w:p w14:paraId="4CC1EF5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建造设计</w:t>
            </w:r>
          </w:p>
          <w:p w14:paraId="464DEDB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design</w:t>
            </w:r>
          </w:p>
        </w:tc>
        <w:tc>
          <w:tcPr>
            <w:tcW w:w="876" w:type="dxa"/>
            <w:vAlign w:val="center"/>
          </w:tcPr>
          <w:p w14:paraId="03421A0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vAlign w:val="center"/>
          </w:tcPr>
          <w:p w14:paraId="515AE33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1D841B3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B193E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38AF12E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5BA0EB8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86" w:type="dxa"/>
            <w:vAlign w:val="center"/>
          </w:tcPr>
          <w:p w14:paraId="7638F45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2109225</w:t>
            </w:r>
          </w:p>
        </w:tc>
        <w:tc>
          <w:tcPr>
            <w:tcW w:w="3353" w:type="dxa"/>
            <w:vAlign w:val="center"/>
          </w:tcPr>
          <w:p w14:paraId="59405587">
            <w:pPr>
              <w:pStyle w:val="56"/>
              <w:overflowPunct w:val="0"/>
              <w:snapToGrid w:val="0"/>
              <w:spacing w:line="240" w:lineRule="auto"/>
              <w:rPr>
                <w:ins w:id="4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环境设计创新训练1</w:t>
            </w:r>
          </w:p>
          <w:p w14:paraId="7CE61F8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1</w:t>
            </w:r>
          </w:p>
        </w:tc>
        <w:tc>
          <w:tcPr>
            <w:tcW w:w="876" w:type="dxa"/>
            <w:vAlign w:val="center"/>
          </w:tcPr>
          <w:p w14:paraId="1F4C1EC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610B471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1BF56BE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58B1A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56822C3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00D9B4C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86" w:type="dxa"/>
            <w:vAlign w:val="center"/>
          </w:tcPr>
          <w:p w14:paraId="4802D37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2109226</w:t>
            </w:r>
          </w:p>
        </w:tc>
        <w:tc>
          <w:tcPr>
            <w:tcW w:w="3353" w:type="dxa"/>
            <w:vAlign w:val="center"/>
          </w:tcPr>
          <w:p w14:paraId="6BC55169">
            <w:pPr>
              <w:pStyle w:val="56"/>
              <w:overflowPunct w:val="0"/>
              <w:snapToGrid w:val="0"/>
              <w:spacing w:line="240" w:lineRule="auto"/>
              <w:rPr>
                <w:ins w:id="5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环境设计创新训练2</w:t>
            </w:r>
          </w:p>
          <w:p w14:paraId="6EC7283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2</w:t>
            </w:r>
          </w:p>
        </w:tc>
        <w:tc>
          <w:tcPr>
            <w:tcW w:w="876" w:type="dxa"/>
            <w:vAlign w:val="center"/>
          </w:tcPr>
          <w:p w14:paraId="6555C1A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36E7AD9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6025109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DD3A2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27F5CD9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43F7EC7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86" w:type="dxa"/>
            <w:vAlign w:val="center"/>
          </w:tcPr>
          <w:p w14:paraId="2A7C1DF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2109227</w:t>
            </w:r>
          </w:p>
        </w:tc>
        <w:tc>
          <w:tcPr>
            <w:tcW w:w="3353" w:type="dxa"/>
            <w:vAlign w:val="center"/>
          </w:tcPr>
          <w:p w14:paraId="594784B5">
            <w:pPr>
              <w:pStyle w:val="56"/>
              <w:overflowPunct w:val="0"/>
              <w:snapToGrid w:val="0"/>
              <w:spacing w:line="240" w:lineRule="auto"/>
              <w:rPr>
                <w:ins w:id="6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环境设计创新训练3</w:t>
            </w:r>
          </w:p>
          <w:p w14:paraId="439871E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3</w:t>
            </w:r>
          </w:p>
        </w:tc>
        <w:tc>
          <w:tcPr>
            <w:tcW w:w="876" w:type="dxa"/>
            <w:vAlign w:val="center"/>
          </w:tcPr>
          <w:p w14:paraId="0C96F86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 w14:paraId="37BEF5D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4E2FEC6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4A9B4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 w14:paraId="1ACBED8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4FA206D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86" w:type="dxa"/>
            <w:vAlign w:val="center"/>
          </w:tcPr>
          <w:p w14:paraId="07CD48D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</w:t>
            </w:r>
          </w:p>
        </w:tc>
        <w:tc>
          <w:tcPr>
            <w:tcW w:w="3353" w:type="dxa"/>
            <w:vAlign w:val="center"/>
          </w:tcPr>
          <w:p w14:paraId="4C7E304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 w14:paraId="0B95AAE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876" w:type="dxa"/>
            <w:vAlign w:val="center"/>
          </w:tcPr>
          <w:p w14:paraId="498EDAC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vAlign w:val="center"/>
          </w:tcPr>
          <w:p w14:paraId="14DE28D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 w14:paraId="41A10A5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283939BF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5B5948BD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 w14:paraId="2C05757A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bCs/>
          <w:color w:val="000000"/>
          <w:szCs w:val="21"/>
        </w:rPr>
        <w:t>表5：环境设计专业（景观设计方向）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90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3"/>
        <w:gridCol w:w="850"/>
        <w:gridCol w:w="851"/>
        <w:gridCol w:w="1134"/>
        <w:gridCol w:w="3466"/>
        <w:gridCol w:w="645"/>
        <w:gridCol w:w="567"/>
        <w:gridCol w:w="717"/>
      </w:tblGrid>
      <w:tr w14:paraId="7EC5B5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43" w:type="dxa"/>
            <w:vAlign w:val="center"/>
          </w:tcPr>
          <w:p w14:paraId="2F7FBD2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A4DF07E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50" w:type="dxa"/>
            <w:vAlign w:val="center"/>
          </w:tcPr>
          <w:p w14:paraId="44C219B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22838D4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1" w:type="dxa"/>
            <w:vAlign w:val="center"/>
          </w:tcPr>
          <w:p w14:paraId="2AC05B55"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67909A28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6" w:type="dxa"/>
            <w:vAlign w:val="center"/>
          </w:tcPr>
          <w:p w14:paraId="3589A2EE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5" w:type="dxa"/>
            <w:vAlign w:val="center"/>
          </w:tcPr>
          <w:p w14:paraId="6620D146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7" w:type="dxa"/>
            <w:vAlign w:val="center"/>
          </w:tcPr>
          <w:p w14:paraId="10BB541F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7" w:type="dxa"/>
            <w:vAlign w:val="center"/>
          </w:tcPr>
          <w:p w14:paraId="2D3DDC2A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880D6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restart"/>
            <w:vAlign w:val="center"/>
          </w:tcPr>
          <w:p w14:paraId="33F1F3D2">
            <w:pPr>
              <w:overflowPunct w:val="0"/>
              <w:snapToGrid w:val="0"/>
              <w:rPr>
                <w:rFonts w:cs="Times New Roman"/>
                <w:color w:val="000000"/>
                <w:sz w:val="18"/>
                <w:szCs w:val="18"/>
              </w:rPr>
            </w:pPr>
          </w:p>
          <w:p w14:paraId="4235D3F1">
            <w:pPr>
              <w:overflowPunct w:val="0"/>
              <w:snapToGrid w:val="0"/>
              <w:ind w:firstLine="360" w:firstLineChars="200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 w14:paraId="54F0A3C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 w14:paraId="0EB5E59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教</w:t>
            </w:r>
          </w:p>
          <w:p w14:paraId="1743FEA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育</w:t>
            </w:r>
          </w:p>
          <w:p w14:paraId="7D8A550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cs="Times New Roman"/>
                <w:color w:val="000000"/>
                <w:sz w:val="18"/>
                <w:szCs w:val="18"/>
              </w:rPr>
              <w:t>方</w:t>
            </w:r>
          </w:p>
          <w:p w14:paraId="7C19BFD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向</w:t>
            </w:r>
          </w:p>
          <w:p w14:paraId="79BD589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二</w:t>
            </w:r>
          </w:p>
          <w:p w14:paraId="5237117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景</w:t>
            </w:r>
          </w:p>
          <w:p w14:paraId="4527A39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观</w:t>
            </w:r>
          </w:p>
          <w:p w14:paraId="6991E85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 w14:paraId="1A6BC87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  <w:r>
              <w:rPr>
                <w:rFonts w:hint="eastAsia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14:paraId="09015BE1">
            <w:pPr>
              <w:pStyle w:val="2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overflowPunct w:val="0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必</w:t>
            </w:r>
          </w:p>
          <w:p w14:paraId="635FFA1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0CEA137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E92D9D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0900015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1DCB631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景观设计概论</w:t>
            </w:r>
          </w:p>
          <w:p w14:paraId="518AB98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Introduction to interior </w:t>
            </w:r>
          </w:p>
          <w:p w14:paraId="56DEB1C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 w14:paraId="54A2F35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5705042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10704E5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E356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72DF898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6D66215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ACE854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C4F4C9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38D595F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三维表现技法</w:t>
            </w:r>
          </w:p>
          <w:p w14:paraId="59BF85D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  <w:highlight w:val="red"/>
              </w:rPr>
            </w:pPr>
            <w:r>
              <w:rPr>
                <w:color w:val="000000"/>
              </w:rPr>
              <w:t>Computer aided design</w:t>
            </w:r>
          </w:p>
        </w:tc>
        <w:tc>
          <w:tcPr>
            <w:tcW w:w="645" w:type="dxa"/>
            <w:vAlign w:val="center"/>
          </w:tcPr>
          <w:p w14:paraId="7A61351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567" w:type="dxa"/>
            <w:vAlign w:val="center"/>
          </w:tcPr>
          <w:p w14:paraId="26578D9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166C80D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619C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3658DD8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2EF555A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1237E6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5FFECD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46D242B9"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ins w:id="7" w:author="曹哲" w:date="2021-04-15T01:52:00Z"/>
                <w:color w:val="000000"/>
                <w:w w:val="95"/>
              </w:rPr>
            </w:pPr>
            <w:r>
              <w:rPr>
                <w:color w:val="000000"/>
              </w:rPr>
              <w:t>环境建筑设计*</w:t>
            </w:r>
          </w:p>
          <w:p w14:paraId="5AFC19A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Environmental architecture </w:t>
            </w:r>
          </w:p>
          <w:p w14:paraId="3F4F618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 w14:paraId="1CD0B37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 w14:paraId="3D61BE4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478471C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1BAF0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2EE1891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63B67E3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4EDA342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CC6D6B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3E09006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园艺设计</w:t>
            </w:r>
          </w:p>
          <w:p w14:paraId="748BE6F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Garden design</w:t>
            </w:r>
          </w:p>
        </w:tc>
        <w:tc>
          <w:tcPr>
            <w:tcW w:w="645" w:type="dxa"/>
            <w:vAlign w:val="center"/>
          </w:tcPr>
          <w:p w14:paraId="0691A42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14:paraId="78C48DD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0677FE1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FFC93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5E8A471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4F6E122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386FF8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E393C8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0900037A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0E21FFC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景观生态学</w:t>
            </w:r>
          </w:p>
          <w:p w14:paraId="52D7BB4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Landscape ecology</w:t>
            </w:r>
          </w:p>
        </w:tc>
        <w:tc>
          <w:tcPr>
            <w:tcW w:w="645" w:type="dxa"/>
            <w:vAlign w:val="center"/>
          </w:tcPr>
          <w:p w14:paraId="2E2DC36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14:paraId="2C4C9B7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5FC34D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7FCF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01016D4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3F24D35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1FECD4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DFA75ED">
            <w:pPr>
              <w:pStyle w:val="56"/>
              <w:tabs>
                <w:tab w:val="left" w:pos="527"/>
              </w:tabs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0900010A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7C799184"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装饰材料与构造*</w:t>
            </w:r>
          </w:p>
          <w:p w14:paraId="4507563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interior material and structure</w:t>
            </w:r>
          </w:p>
        </w:tc>
        <w:tc>
          <w:tcPr>
            <w:tcW w:w="645" w:type="dxa"/>
            <w:vAlign w:val="center"/>
          </w:tcPr>
          <w:p w14:paraId="19A5F01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14:paraId="31F9DCE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41B0F85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4069A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6E228B9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22B6482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3E0A3E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0CB160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0900119A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09B1C292"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滨水景观设计*</w:t>
            </w:r>
          </w:p>
          <w:p w14:paraId="2709042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  <w:highlight w:val="red"/>
              </w:rPr>
            </w:pPr>
            <w:r>
              <w:rPr>
                <w:color w:val="000000"/>
              </w:rPr>
              <w:t>Waterfront landscape design</w:t>
            </w:r>
          </w:p>
        </w:tc>
        <w:tc>
          <w:tcPr>
            <w:tcW w:w="645" w:type="dxa"/>
            <w:vAlign w:val="center"/>
          </w:tcPr>
          <w:p w14:paraId="30A67C3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 w14:paraId="40C1639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CE9CDE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E86F1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360108F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23CDD2D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4E7CBD9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40DBE79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41DCF3EF"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住宅景观设计*</w:t>
            </w:r>
          </w:p>
          <w:p w14:paraId="35FA2DE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landscape design</w:t>
            </w:r>
          </w:p>
        </w:tc>
        <w:tc>
          <w:tcPr>
            <w:tcW w:w="645" w:type="dxa"/>
            <w:vAlign w:val="center"/>
          </w:tcPr>
          <w:p w14:paraId="49FE93D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 w14:paraId="00BB5D3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A8A7B0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95BCD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3D32582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0B24043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ABFCB3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157629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089AE24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公园景观设计</w:t>
            </w:r>
          </w:p>
          <w:p w14:paraId="470D9BF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Park landscape design</w:t>
            </w:r>
          </w:p>
        </w:tc>
        <w:tc>
          <w:tcPr>
            <w:tcW w:w="645" w:type="dxa"/>
            <w:vAlign w:val="center"/>
          </w:tcPr>
          <w:p w14:paraId="1B4AB72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 w14:paraId="4743192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7723748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D6B86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 w14:paraId="318CFDA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2705273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A0B499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F7CD80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2109240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745C6A3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道路广场景观设计*</w:t>
            </w:r>
          </w:p>
          <w:p w14:paraId="427EE50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Landsacpe design of road square</w:t>
            </w:r>
          </w:p>
        </w:tc>
        <w:tc>
          <w:tcPr>
            <w:tcW w:w="645" w:type="dxa"/>
            <w:vAlign w:val="center"/>
          </w:tcPr>
          <w:p w14:paraId="7693A77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 w14:paraId="66D0F56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0FE8EA4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BB901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7142744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1C4A195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8028F9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999AB6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0900025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F8E41C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施工预算</w:t>
            </w:r>
          </w:p>
          <w:p w14:paraId="2B8D211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Project budget</w:t>
            </w:r>
          </w:p>
        </w:tc>
        <w:tc>
          <w:tcPr>
            <w:tcW w:w="645" w:type="dxa"/>
            <w:shd w:val="clear" w:color="auto" w:fill="FFFFFF"/>
            <w:vAlign w:val="center"/>
          </w:tcPr>
          <w:p w14:paraId="518300A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5E841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 w14:paraId="1E5E5B7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4BEB5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4F9BFA7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</w:tcBorders>
            <w:vAlign w:val="center"/>
          </w:tcPr>
          <w:p w14:paraId="3227AC5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选修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00BF5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D596DD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3FAB11B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设计创意及方法</w:t>
            </w:r>
          </w:p>
          <w:p w14:paraId="74BCCA4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645" w:type="dxa"/>
            <w:vAlign w:val="center"/>
          </w:tcPr>
          <w:p w14:paraId="7EF04A6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44B0AF0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6438B7F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B8BA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379B2B4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462A312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0129D42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629C155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2109233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481C63A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设计管理及实务</w:t>
            </w:r>
          </w:p>
          <w:p w14:paraId="6B8B3EE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645" w:type="dxa"/>
            <w:vAlign w:val="center"/>
          </w:tcPr>
          <w:p w14:paraId="14B595E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45B5057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4A07DF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2F24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3CD70A6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202F36A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6C383B6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F6291A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1A390EC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公共艺术设计</w:t>
            </w:r>
          </w:p>
          <w:p w14:paraId="0793ACE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public art design</w:t>
            </w:r>
          </w:p>
        </w:tc>
        <w:tc>
          <w:tcPr>
            <w:tcW w:w="645" w:type="dxa"/>
            <w:vAlign w:val="center"/>
          </w:tcPr>
          <w:p w14:paraId="4DBA412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7EFB713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66C89D9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C8D9C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5BA6622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196E3A3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2204B0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7ED259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634328A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室内设计基础</w:t>
            </w:r>
          </w:p>
          <w:p w14:paraId="0239F81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Interior design foundation</w:t>
            </w:r>
          </w:p>
        </w:tc>
        <w:tc>
          <w:tcPr>
            <w:tcW w:w="645" w:type="dxa"/>
            <w:vAlign w:val="center"/>
          </w:tcPr>
          <w:p w14:paraId="7CF30DB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1B38D7F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0ECA3D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0B8A3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2DDD091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6F29A18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7EFB8E7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ACFF74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0900204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21D5C7B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城市公共空间设计</w:t>
            </w:r>
          </w:p>
          <w:p w14:paraId="7E22BE7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Urban public space design</w:t>
            </w:r>
          </w:p>
        </w:tc>
        <w:tc>
          <w:tcPr>
            <w:tcW w:w="645" w:type="dxa"/>
            <w:vAlign w:val="center"/>
          </w:tcPr>
          <w:p w14:paraId="62028EF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0D4D73AA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25C00BB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DF04A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62628BD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77EE489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82D561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5AC721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0900083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4659B92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 w14:paraId="20954F9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645" w:type="dxa"/>
            <w:vAlign w:val="center"/>
          </w:tcPr>
          <w:p w14:paraId="7461412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1BB08AA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1DAEDA9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0C4F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7F41136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1DC288B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47A43D5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4AE3D5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1D8B680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园林建筑设计</w:t>
            </w:r>
          </w:p>
          <w:p w14:paraId="1DAB64E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645" w:type="dxa"/>
            <w:vAlign w:val="center"/>
          </w:tcPr>
          <w:p w14:paraId="5C79E3A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14:paraId="3E2EF60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55658AD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AB381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 w14:paraId="766EA9F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1B1DE32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886793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FBFE1A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1A84E9E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建筑动画</w:t>
            </w:r>
          </w:p>
          <w:p w14:paraId="26810AC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animation</w:t>
            </w:r>
          </w:p>
        </w:tc>
        <w:tc>
          <w:tcPr>
            <w:tcW w:w="645" w:type="dxa"/>
            <w:vAlign w:val="center"/>
          </w:tcPr>
          <w:p w14:paraId="526A450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66742D1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4A5DF23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16E47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2AF8416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3F431F8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9FC5D5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8D6C43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2109241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7D4B33F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环境设施设计</w:t>
            </w:r>
          </w:p>
          <w:p w14:paraId="0BB3033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Design of environmental  facilities</w:t>
            </w:r>
          </w:p>
        </w:tc>
        <w:tc>
          <w:tcPr>
            <w:tcW w:w="645" w:type="dxa"/>
            <w:vAlign w:val="center"/>
          </w:tcPr>
          <w:p w14:paraId="43431C0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462909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020E6B5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59F37E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24DCDE9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12F3B8C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188A13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B173B4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0900156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3B97FE3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西方美术史</w:t>
            </w:r>
          </w:p>
          <w:p w14:paraId="0EA57C1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Western art history</w:t>
            </w:r>
          </w:p>
        </w:tc>
        <w:tc>
          <w:tcPr>
            <w:tcW w:w="645" w:type="dxa"/>
            <w:shd w:val="clear" w:color="auto" w:fill="FFFFFF"/>
            <w:vAlign w:val="center"/>
          </w:tcPr>
          <w:p w14:paraId="5617823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2A3B1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 w14:paraId="495907C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14:paraId="2DE12F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14CC02D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1083C1F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7A38E6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07AA126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270655E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数字媒体艺术概论</w:t>
            </w:r>
          </w:p>
          <w:p w14:paraId="4F01F85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digital</w:t>
            </w:r>
          </w:p>
          <w:p w14:paraId="33594EA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media art</w:t>
            </w:r>
          </w:p>
        </w:tc>
        <w:tc>
          <w:tcPr>
            <w:tcW w:w="645" w:type="dxa"/>
            <w:vAlign w:val="center"/>
          </w:tcPr>
          <w:p w14:paraId="44A9482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42DF29A6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442AA68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998EF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0FB0C14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5DA3DB7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3F6BA2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45543CB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0900047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3B9AA5F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数字媒体创意</w:t>
            </w:r>
          </w:p>
          <w:p w14:paraId="7A5B8A2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media creative</w:t>
            </w:r>
          </w:p>
        </w:tc>
        <w:tc>
          <w:tcPr>
            <w:tcW w:w="645" w:type="dxa"/>
            <w:vAlign w:val="center"/>
          </w:tcPr>
          <w:p w14:paraId="0FA0306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768BC8D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4EE2F78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B952C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6D12ECD5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69DCF3D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7318580F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4918E2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0900206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 w14:paraId="2766148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交互设计原理</w:t>
            </w:r>
          </w:p>
          <w:p w14:paraId="4A7C4EB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Principle of Interactive </w:t>
            </w:r>
          </w:p>
          <w:p w14:paraId="0CBC9C5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 w14:paraId="0585B68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14:paraId="6208B7F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 w14:paraId="0323A1D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0690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7E68FBF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71F8CE9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F38077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E9FD90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A4BC6B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美学基础</w:t>
            </w:r>
          </w:p>
          <w:p w14:paraId="38731F6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Aesthetics basic</w:t>
            </w:r>
          </w:p>
        </w:tc>
        <w:tc>
          <w:tcPr>
            <w:tcW w:w="645" w:type="dxa"/>
            <w:shd w:val="clear" w:color="auto" w:fill="FFFFFF"/>
            <w:vAlign w:val="center"/>
          </w:tcPr>
          <w:p w14:paraId="05FB801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5DE226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 w14:paraId="1A56BCE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E80CA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258885B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187C901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0DA726F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549F20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0900051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2C7F37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多媒体专业软件I</w:t>
            </w:r>
          </w:p>
          <w:p w14:paraId="6F7C86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multimedia software I</w:t>
            </w:r>
          </w:p>
        </w:tc>
        <w:tc>
          <w:tcPr>
            <w:tcW w:w="645" w:type="dxa"/>
            <w:shd w:val="clear" w:color="auto" w:fill="FFFFFF"/>
            <w:vAlign w:val="center"/>
          </w:tcPr>
          <w:p w14:paraId="354D12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2A4258D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 w14:paraId="2713F0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5BF0A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 w14:paraId="43A5FEC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 w14:paraId="5126A51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10F4C3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23C10A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0900132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0163A4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原画设计I</w:t>
            </w:r>
          </w:p>
          <w:p w14:paraId="57F65D3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original design I</w:t>
            </w:r>
          </w:p>
        </w:tc>
        <w:tc>
          <w:tcPr>
            <w:tcW w:w="645" w:type="dxa"/>
            <w:shd w:val="clear" w:color="auto" w:fill="FFFFFF"/>
            <w:vAlign w:val="center"/>
          </w:tcPr>
          <w:p w14:paraId="5E7E63C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22ED66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 w14:paraId="405A88A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6ACCD96D">
      <w:pPr>
        <w:overflowPunct w:val="0"/>
        <w:spacing w:line="346" w:lineRule="auto"/>
        <w:rPr>
          <w:rFonts w:cs="Times New Roman"/>
          <w:b/>
          <w:color w:val="000000"/>
          <w:sz w:val="18"/>
          <w:szCs w:val="18"/>
        </w:rPr>
      </w:pPr>
    </w:p>
    <w:p w14:paraId="7EFE8CBD"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color w:val="000000"/>
          <w:sz w:val="18"/>
          <w:szCs w:val="18"/>
        </w:rPr>
        <w:br w:type="page"/>
      </w:r>
      <w:r>
        <w:rPr>
          <w:rFonts w:cs="Times New Roman"/>
          <w:b/>
          <w:bCs/>
          <w:color w:val="000000"/>
          <w:szCs w:val="21"/>
        </w:rPr>
        <w:t>表6：环境设计专业（景观设计方向）集中实践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90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2"/>
        <w:gridCol w:w="792"/>
        <w:gridCol w:w="1332"/>
        <w:gridCol w:w="4226"/>
        <w:gridCol w:w="648"/>
        <w:gridCol w:w="648"/>
        <w:gridCol w:w="695"/>
      </w:tblGrid>
      <w:tr w14:paraId="42E7A2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4" w:hRule="atLeast"/>
          <w:jc w:val="center"/>
        </w:trPr>
        <w:tc>
          <w:tcPr>
            <w:tcW w:w="682" w:type="dxa"/>
            <w:vAlign w:val="center"/>
          </w:tcPr>
          <w:p w14:paraId="4B6F9E3E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实践</w:t>
            </w:r>
          </w:p>
          <w:p w14:paraId="63A47AB7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92" w:type="dxa"/>
            <w:vAlign w:val="center"/>
          </w:tcPr>
          <w:p w14:paraId="273B068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332" w:type="dxa"/>
            <w:vAlign w:val="center"/>
          </w:tcPr>
          <w:p w14:paraId="4CBAB06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4226" w:type="dxa"/>
            <w:vAlign w:val="center"/>
          </w:tcPr>
          <w:p w14:paraId="137EE8EC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416C0954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648" w:type="dxa"/>
            <w:vAlign w:val="center"/>
          </w:tcPr>
          <w:p w14:paraId="6EA01312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695" w:type="dxa"/>
            <w:vAlign w:val="center"/>
          </w:tcPr>
          <w:p w14:paraId="5119542F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 w14:paraId="0518AF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14:paraId="4E673C4C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 w14:paraId="5386783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3E8FEF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0758B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0745F19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思想道德与法治实践</w:t>
            </w:r>
          </w:p>
          <w:p w14:paraId="1080C78B"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Ideological Morality and Legal Practice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247C9C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FCE6D6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vMerge w:val="restart"/>
            <w:shd w:val="clear" w:color="auto" w:fill="FFFFFF"/>
            <w:vAlign w:val="center"/>
          </w:tcPr>
          <w:p w14:paraId="5BB4AAA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7A9020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1059BE8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72ECD3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vAlign w:val="center"/>
          </w:tcPr>
          <w:p w14:paraId="7BEB921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vAlign w:val="center"/>
          </w:tcPr>
          <w:p w14:paraId="1F322C21"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60BAF570"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66DCD2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38A505C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vMerge w:val="continue"/>
            <w:tcBorders>
              <w:bottom w:val="single" w:color="auto" w:sz="4" w:space="0"/>
            </w:tcBorders>
            <w:vAlign w:val="center"/>
          </w:tcPr>
          <w:p w14:paraId="36D02DC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9A61C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E0C9A16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020EA694"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vAlign w:val="center"/>
          </w:tcPr>
          <w:p w14:paraId="4189F76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vAlign w:val="center"/>
          </w:tcPr>
          <w:p w14:paraId="5E1E30C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 w14:paraId="35A95CE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2F5BF50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0DD73B3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bottom w:val="single" w:color="auto" w:sz="4" w:space="0"/>
            </w:tcBorders>
            <w:vAlign w:val="center"/>
          </w:tcPr>
          <w:p w14:paraId="0BFCD3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421980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C1E3B09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6" w:space="0"/>
            </w:tcBorders>
            <w:vAlign w:val="center"/>
          </w:tcPr>
          <w:p w14:paraId="148CB85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bottom w:val="single" w:color="auto" w:sz="6" w:space="0"/>
            </w:tcBorders>
            <w:vAlign w:val="center"/>
          </w:tcPr>
          <w:p w14:paraId="608F2B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2109215</w:t>
            </w:r>
          </w:p>
        </w:tc>
        <w:tc>
          <w:tcPr>
            <w:tcW w:w="4226" w:type="dxa"/>
            <w:tcBorders>
              <w:bottom w:val="single" w:color="auto" w:sz="6" w:space="0"/>
            </w:tcBorders>
            <w:vAlign w:val="center"/>
          </w:tcPr>
          <w:p w14:paraId="780F441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 w14:paraId="4A4B33B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648" w:type="dxa"/>
            <w:tcBorders>
              <w:bottom w:val="single" w:color="auto" w:sz="6" w:space="0"/>
            </w:tcBorders>
            <w:vAlign w:val="center"/>
          </w:tcPr>
          <w:p w14:paraId="5170E2E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tcBorders>
              <w:bottom w:val="single" w:color="auto" w:sz="6" w:space="0"/>
            </w:tcBorders>
            <w:vAlign w:val="center"/>
          </w:tcPr>
          <w:p w14:paraId="75C0198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tcBorders>
              <w:bottom w:val="single" w:color="auto" w:sz="6" w:space="0"/>
            </w:tcBorders>
            <w:vAlign w:val="center"/>
          </w:tcPr>
          <w:p w14:paraId="416993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54427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5D411AA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6042ECC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32" w:type="dxa"/>
            <w:vAlign w:val="center"/>
          </w:tcPr>
          <w:p w14:paraId="2F50A4C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4226" w:type="dxa"/>
            <w:vAlign w:val="center"/>
          </w:tcPr>
          <w:p w14:paraId="529B56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 w14:paraId="1FA9BA7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</w:t>
            </w:r>
            <w:r>
              <w:t>n inspectionxin</w:t>
            </w:r>
          </w:p>
        </w:tc>
        <w:tc>
          <w:tcPr>
            <w:tcW w:w="648" w:type="dxa"/>
            <w:vAlign w:val="center"/>
          </w:tcPr>
          <w:p w14:paraId="23BE06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vAlign w:val="center"/>
          </w:tcPr>
          <w:p w14:paraId="341522B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4AA826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9235E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A05060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0D079EB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32" w:type="dxa"/>
            <w:vAlign w:val="center"/>
          </w:tcPr>
          <w:p w14:paraId="26F6681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0900099</w:t>
            </w:r>
          </w:p>
        </w:tc>
        <w:tc>
          <w:tcPr>
            <w:tcW w:w="4226" w:type="dxa"/>
            <w:vAlign w:val="center"/>
          </w:tcPr>
          <w:p w14:paraId="7284C50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专业导论实践</w:t>
            </w:r>
          </w:p>
          <w:p w14:paraId="012DB5B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introduction</w:t>
            </w:r>
          </w:p>
        </w:tc>
        <w:tc>
          <w:tcPr>
            <w:tcW w:w="648" w:type="dxa"/>
            <w:vAlign w:val="center"/>
          </w:tcPr>
          <w:p w14:paraId="5D7E0EA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3A1680C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5D2A315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4FA5E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206D888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437488F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32" w:type="dxa"/>
            <w:vAlign w:val="center"/>
          </w:tcPr>
          <w:p w14:paraId="1C0D444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4226" w:type="dxa"/>
            <w:vAlign w:val="center"/>
          </w:tcPr>
          <w:p w14:paraId="2C6842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7489085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648" w:type="dxa"/>
            <w:vAlign w:val="center"/>
          </w:tcPr>
          <w:p w14:paraId="5D680137"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vAlign w:val="center"/>
          </w:tcPr>
          <w:p w14:paraId="311B8617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5661B68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81E7E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 w14:paraId="2D07E5DD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1D35C3A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14699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2109216</w:t>
            </w:r>
          </w:p>
        </w:tc>
        <w:tc>
          <w:tcPr>
            <w:tcW w:w="4226" w:type="dxa"/>
            <w:shd w:val="clear" w:color="auto" w:fill="FFFFFF"/>
            <w:vAlign w:val="center"/>
          </w:tcPr>
          <w:p w14:paraId="6F2AEF4D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8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环境设计认识实习1</w:t>
            </w:r>
          </w:p>
          <w:p w14:paraId="4A884EA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1</w:t>
            </w:r>
          </w:p>
        </w:tc>
        <w:tc>
          <w:tcPr>
            <w:tcW w:w="648" w:type="dxa"/>
            <w:vAlign w:val="center"/>
          </w:tcPr>
          <w:p w14:paraId="6E3F1E1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289FF32A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2F82BBE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98B1B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 w14:paraId="56018894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5B5D391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097DA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2109217</w:t>
            </w:r>
          </w:p>
        </w:tc>
        <w:tc>
          <w:tcPr>
            <w:tcW w:w="4226" w:type="dxa"/>
            <w:shd w:val="clear" w:color="auto" w:fill="FFFFFF"/>
            <w:vAlign w:val="center"/>
          </w:tcPr>
          <w:p w14:paraId="76AF3AA2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9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环境设计认识实习2</w:t>
            </w:r>
          </w:p>
          <w:p w14:paraId="325DCAA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2</w:t>
            </w:r>
          </w:p>
        </w:tc>
        <w:tc>
          <w:tcPr>
            <w:tcW w:w="648" w:type="dxa"/>
            <w:vAlign w:val="center"/>
          </w:tcPr>
          <w:p w14:paraId="7D97487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733C731E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5392E00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42831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 w14:paraId="3624D031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4AC8D7B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979897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2109218</w:t>
            </w:r>
          </w:p>
        </w:tc>
        <w:tc>
          <w:tcPr>
            <w:tcW w:w="4226" w:type="dxa"/>
            <w:shd w:val="clear" w:color="auto" w:fill="FFFFFF"/>
            <w:vAlign w:val="center"/>
          </w:tcPr>
          <w:p w14:paraId="6BD435F9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0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环境设计认识实习3</w:t>
            </w:r>
          </w:p>
          <w:p w14:paraId="21EE3FF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3</w:t>
            </w:r>
          </w:p>
        </w:tc>
        <w:tc>
          <w:tcPr>
            <w:tcW w:w="648" w:type="dxa"/>
            <w:vAlign w:val="center"/>
          </w:tcPr>
          <w:p w14:paraId="50B7E0D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4B81D75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1091903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65552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 w14:paraId="05E28ED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202A5CA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6BDEB1F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2109460</w:t>
            </w:r>
          </w:p>
        </w:tc>
        <w:tc>
          <w:tcPr>
            <w:tcW w:w="4226" w:type="dxa"/>
            <w:shd w:val="clear" w:color="auto" w:fill="FFFFFF"/>
            <w:vAlign w:val="center"/>
          </w:tcPr>
          <w:p w14:paraId="3848284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空间构成与表现※</w:t>
            </w:r>
          </w:p>
          <w:p w14:paraId="60E352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Space composition and performance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6ADB63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5A6B6D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FFFFFF"/>
            <w:vAlign w:val="center"/>
          </w:tcPr>
          <w:p w14:paraId="10722C00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7798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B2A6552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08D0E9D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2" w:type="dxa"/>
            <w:vAlign w:val="center"/>
          </w:tcPr>
          <w:p w14:paraId="20E06B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2109229</w:t>
            </w:r>
          </w:p>
        </w:tc>
        <w:tc>
          <w:tcPr>
            <w:tcW w:w="4226" w:type="dxa"/>
            <w:vAlign w:val="center"/>
          </w:tcPr>
          <w:p w14:paraId="5F9D3C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环境建筑课程设计※</w:t>
            </w:r>
          </w:p>
          <w:p w14:paraId="40E673C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architecture curriculum design</w:t>
            </w:r>
          </w:p>
        </w:tc>
        <w:tc>
          <w:tcPr>
            <w:tcW w:w="648" w:type="dxa"/>
            <w:vAlign w:val="center"/>
          </w:tcPr>
          <w:p w14:paraId="00B5A6F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 w14:paraId="5153B97E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53932116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9BCF9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  <w:ins w:id="11" w:author="曹哲" w:date="2021-04-15T01:56:00Z"/>
        </w:trPr>
        <w:tc>
          <w:tcPr>
            <w:tcW w:w="682" w:type="dxa"/>
            <w:vMerge w:val="continue"/>
            <w:vAlign w:val="center"/>
          </w:tcPr>
          <w:p w14:paraId="184CD9FF">
            <w:pPr>
              <w:overflowPunct w:val="0"/>
              <w:snapToGrid w:val="0"/>
              <w:jc w:val="center"/>
              <w:rPr>
                <w:ins w:id="12" w:author="曹哲" w:date="2021-04-15T01:56:00Z"/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25301508">
            <w:pPr>
              <w:pStyle w:val="56"/>
              <w:overflowPunct w:val="0"/>
              <w:snapToGrid w:val="0"/>
              <w:spacing w:line="240" w:lineRule="auto"/>
              <w:rPr>
                <w:ins w:id="13" w:author="曹哲" w:date="2021-04-15T01:56:00Z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32" w:type="dxa"/>
            <w:vAlign w:val="center"/>
          </w:tcPr>
          <w:p w14:paraId="07F5143E">
            <w:pPr>
              <w:pStyle w:val="56"/>
              <w:overflowPunct w:val="0"/>
              <w:snapToGrid w:val="0"/>
              <w:spacing w:line="240" w:lineRule="auto"/>
              <w:rPr>
                <w:ins w:id="14" w:author="曹哲" w:date="2021-04-15T01:56:00Z"/>
                <w:color w:val="000000"/>
              </w:rPr>
            </w:pPr>
            <w:r>
              <w:rPr>
                <w:color w:val="000000"/>
              </w:rPr>
              <w:t>2109221</w:t>
            </w:r>
          </w:p>
        </w:tc>
        <w:tc>
          <w:tcPr>
            <w:tcW w:w="4226" w:type="dxa"/>
            <w:vAlign w:val="center"/>
          </w:tcPr>
          <w:p w14:paraId="07165FE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景观生态课程设计※</w:t>
            </w:r>
          </w:p>
          <w:p w14:paraId="1F5EA8FB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5" w:author="曹哲" w:date="2021-04-15T01:56:00Z"/>
                <w:color w:val="000000"/>
              </w:rPr>
            </w:pPr>
            <w:r>
              <w:rPr>
                <w:color w:val="000000"/>
              </w:rPr>
              <w:t>Landscape ecology Curriculum design</w:t>
            </w:r>
          </w:p>
        </w:tc>
        <w:tc>
          <w:tcPr>
            <w:tcW w:w="648" w:type="dxa"/>
            <w:vAlign w:val="center"/>
          </w:tcPr>
          <w:p w14:paraId="243F7E91">
            <w:pPr>
              <w:pStyle w:val="56"/>
              <w:overflowPunct w:val="0"/>
              <w:snapToGrid w:val="0"/>
              <w:spacing w:line="240" w:lineRule="auto"/>
              <w:rPr>
                <w:ins w:id="16" w:author="曹哲" w:date="2021-04-15T01:56:00Z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 w14:paraId="575E92F2">
            <w:pPr>
              <w:overflowPunct w:val="0"/>
              <w:snapToGrid w:val="0"/>
              <w:jc w:val="center"/>
              <w:rPr>
                <w:ins w:id="17" w:author="曹哲" w:date="2021-04-15T01:56:00Z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79D12322">
            <w:pPr>
              <w:pStyle w:val="56"/>
              <w:overflowPunct w:val="0"/>
              <w:snapToGrid w:val="0"/>
              <w:spacing w:line="240" w:lineRule="auto"/>
              <w:rPr>
                <w:ins w:id="18" w:author="曹哲" w:date="2021-04-15T01:56:00Z"/>
                <w:color w:val="000000"/>
              </w:rPr>
            </w:pPr>
          </w:p>
        </w:tc>
      </w:tr>
      <w:tr w14:paraId="1CACA3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  <w:ins w:id="19" w:author="曹哲" w:date="2021-04-15T01:56:00Z"/>
        </w:trPr>
        <w:tc>
          <w:tcPr>
            <w:tcW w:w="682" w:type="dxa"/>
            <w:vMerge w:val="continue"/>
            <w:vAlign w:val="center"/>
          </w:tcPr>
          <w:p w14:paraId="3827EC7A">
            <w:pPr>
              <w:overflowPunct w:val="0"/>
              <w:snapToGrid w:val="0"/>
              <w:jc w:val="center"/>
              <w:rPr>
                <w:ins w:id="20" w:author="曹哲" w:date="2021-04-15T01:56:00Z"/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22A2CDEB">
            <w:pPr>
              <w:pStyle w:val="56"/>
              <w:overflowPunct w:val="0"/>
              <w:snapToGrid w:val="0"/>
              <w:spacing w:line="240" w:lineRule="auto"/>
              <w:rPr>
                <w:ins w:id="21" w:author="曹哲" w:date="2021-04-15T01:56:00Z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32" w:type="dxa"/>
            <w:vAlign w:val="center"/>
          </w:tcPr>
          <w:p w14:paraId="25760C74">
            <w:pPr>
              <w:pStyle w:val="56"/>
              <w:overflowPunct w:val="0"/>
              <w:snapToGrid w:val="0"/>
              <w:spacing w:line="240" w:lineRule="auto"/>
              <w:rPr>
                <w:ins w:id="22" w:author="曹哲" w:date="2021-04-15T01:56:00Z"/>
                <w:color w:val="000000"/>
              </w:rPr>
            </w:pPr>
            <w:r>
              <w:rPr>
                <w:color w:val="000000"/>
              </w:rPr>
              <w:t>2109223</w:t>
            </w:r>
          </w:p>
        </w:tc>
        <w:tc>
          <w:tcPr>
            <w:tcW w:w="4226" w:type="dxa"/>
            <w:vAlign w:val="center"/>
          </w:tcPr>
          <w:p w14:paraId="6852DE4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滨水景观课程设计※</w:t>
            </w:r>
          </w:p>
          <w:p w14:paraId="76074F23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23" w:author="曹哲" w:date="2021-04-15T01:56:00Z"/>
                <w:color w:val="000000"/>
              </w:rPr>
            </w:pPr>
            <w:r>
              <w:rPr>
                <w:color w:val="000000"/>
              </w:rPr>
              <w:t>Waterfront landscape Curriculum design</w:t>
            </w:r>
          </w:p>
        </w:tc>
        <w:tc>
          <w:tcPr>
            <w:tcW w:w="648" w:type="dxa"/>
            <w:vAlign w:val="center"/>
          </w:tcPr>
          <w:p w14:paraId="0A4F9BC0">
            <w:pPr>
              <w:pStyle w:val="56"/>
              <w:overflowPunct w:val="0"/>
              <w:snapToGrid w:val="0"/>
              <w:spacing w:line="240" w:lineRule="auto"/>
              <w:rPr>
                <w:ins w:id="24" w:author="曹哲" w:date="2021-04-15T01:56:00Z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 w14:paraId="093AFF08">
            <w:pPr>
              <w:overflowPunct w:val="0"/>
              <w:snapToGrid w:val="0"/>
              <w:jc w:val="center"/>
              <w:rPr>
                <w:ins w:id="25" w:author="曹哲" w:date="2021-04-15T01:56:00Z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3A4E2291">
            <w:pPr>
              <w:pStyle w:val="56"/>
              <w:overflowPunct w:val="0"/>
              <w:snapToGrid w:val="0"/>
              <w:spacing w:line="240" w:lineRule="auto"/>
              <w:rPr>
                <w:ins w:id="26" w:author="曹哲" w:date="2021-04-15T01:56:00Z"/>
                <w:color w:val="000000"/>
              </w:rPr>
            </w:pPr>
          </w:p>
        </w:tc>
      </w:tr>
      <w:tr w14:paraId="3FB2C2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582D7637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7FFFC9B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32" w:type="dxa"/>
            <w:vAlign w:val="center"/>
          </w:tcPr>
          <w:p w14:paraId="765726FA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2109224</w:t>
            </w:r>
          </w:p>
        </w:tc>
        <w:tc>
          <w:tcPr>
            <w:tcW w:w="4226" w:type="dxa"/>
            <w:vAlign w:val="center"/>
          </w:tcPr>
          <w:p w14:paraId="45C4F7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园林建筑课程设计※</w:t>
            </w:r>
          </w:p>
          <w:p w14:paraId="626AA25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 Curriculum design</w:t>
            </w:r>
          </w:p>
        </w:tc>
        <w:tc>
          <w:tcPr>
            <w:tcW w:w="648" w:type="dxa"/>
            <w:vAlign w:val="center"/>
          </w:tcPr>
          <w:p w14:paraId="5AA5767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 w14:paraId="5861EE2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48E40B1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274F7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 w14:paraId="3225705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 w14:paraId="6EAA05C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711BD24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226" w:type="dxa"/>
            <w:shd w:val="clear" w:color="auto" w:fill="FFFFFF"/>
            <w:vAlign w:val="center"/>
          </w:tcPr>
          <w:p w14:paraId="735705A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314F057E"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Military Practice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C26C22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6D60A8A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5" w:type="dxa"/>
            <w:shd w:val="clear" w:color="auto" w:fill="FFFFFF"/>
            <w:vAlign w:val="center"/>
          </w:tcPr>
          <w:p w14:paraId="2AC771E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358575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787B5640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5312136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32" w:type="dxa"/>
            <w:vAlign w:val="center"/>
          </w:tcPr>
          <w:p w14:paraId="7306212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2109459</w:t>
            </w:r>
          </w:p>
        </w:tc>
        <w:tc>
          <w:tcPr>
            <w:tcW w:w="4226" w:type="dxa"/>
            <w:vAlign w:val="center"/>
          </w:tcPr>
          <w:p w14:paraId="63ABB10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建造设计</w:t>
            </w:r>
          </w:p>
          <w:p w14:paraId="520B70E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design</w:t>
            </w:r>
          </w:p>
        </w:tc>
        <w:tc>
          <w:tcPr>
            <w:tcW w:w="648" w:type="dxa"/>
            <w:vAlign w:val="center"/>
          </w:tcPr>
          <w:p w14:paraId="0894832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vAlign w:val="center"/>
          </w:tcPr>
          <w:p w14:paraId="03EFA22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38A10598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9DD5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47F14D0A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223F665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32" w:type="dxa"/>
            <w:vAlign w:val="center"/>
          </w:tcPr>
          <w:p w14:paraId="2A53A661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2109225</w:t>
            </w:r>
          </w:p>
        </w:tc>
        <w:tc>
          <w:tcPr>
            <w:tcW w:w="4226" w:type="dxa"/>
            <w:vAlign w:val="center"/>
          </w:tcPr>
          <w:p w14:paraId="74E57D65">
            <w:pPr>
              <w:pStyle w:val="56"/>
              <w:overflowPunct w:val="0"/>
              <w:snapToGrid w:val="0"/>
              <w:spacing w:line="240" w:lineRule="auto"/>
              <w:rPr>
                <w:ins w:id="27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环境设计创新训练1</w:t>
            </w:r>
          </w:p>
          <w:p w14:paraId="66D83012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1</w:t>
            </w:r>
          </w:p>
        </w:tc>
        <w:tc>
          <w:tcPr>
            <w:tcW w:w="648" w:type="dxa"/>
            <w:vAlign w:val="center"/>
          </w:tcPr>
          <w:p w14:paraId="670EED8E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0859820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79DA609D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2E36D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55DB180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682F35B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32" w:type="dxa"/>
            <w:vAlign w:val="center"/>
          </w:tcPr>
          <w:p w14:paraId="6B53AFE9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2109226</w:t>
            </w:r>
          </w:p>
        </w:tc>
        <w:tc>
          <w:tcPr>
            <w:tcW w:w="4226" w:type="dxa"/>
            <w:vAlign w:val="center"/>
          </w:tcPr>
          <w:p w14:paraId="6DE6B0A2">
            <w:pPr>
              <w:pStyle w:val="56"/>
              <w:overflowPunct w:val="0"/>
              <w:snapToGrid w:val="0"/>
              <w:spacing w:line="240" w:lineRule="auto"/>
              <w:rPr>
                <w:ins w:id="28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环境设计创新训练2</w:t>
            </w:r>
          </w:p>
          <w:p w14:paraId="399227D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2</w:t>
            </w:r>
          </w:p>
        </w:tc>
        <w:tc>
          <w:tcPr>
            <w:tcW w:w="648" w:type="dxa"/>
            <w:vAlign w:val="center"/>
          </w:tcPr>
          <w:p w14:paraId="17687A37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0A2E9C8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4A5DCA6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30B3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79E6D31B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1356724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32" w:type="dxa"/>
            <w:vAlign w:val="center"/>
          </w:tcPr>
          <w:p w14:paraId="4A815DCC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2109227</w:t>
            </w:r>
          </w:p>
        </w:tc>
        <w:tc>
          <w:tcPr>
            <w:tcW w:w="4226" w:type="dxa"/>
            <w:vAlign w:val="center"/>
          </w:tcPr>
          <w:p w14:paraId="44B102F4">
            <w:pPr>
              <w:pStyle w:val="56"/>
              <w:overflowPunct w:val="0"/>
              <w:snapToGrid w:val="0"/>
              <w:spacing w:line="240" w:lineRule="auto"/>
              <w:rPr>
                <w:ins w:id="29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环境设计创新训练3</w:t>
            </w:r>
          </w:p>
          <w:p w14:paraId="7B4F37F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3</w:t>
            </w:r>
          </w:p>
        </w:tc>
        <w:tc>
          <w:tcPr>
            <w:tcW w:w="648" w:type="dxa"/>
            <w:vAlign w:val="center"/>
          </w:tcPr>
          <w:p w14:paraId="6CA7F325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 w14:paraId="2900A93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16599403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89D9B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28FD279E"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086C999F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32" w:type="dxa"/>
            <w:vAlign w:val="center"/>
          </w:tcPr>
          <w:p w14:paraId="7ADDE03B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</w:t>
            </w:r>
          </w:p>
        </w:tc>
        <w:tc>
          <w:tcPr>
            <w:tcW w:w="4226" w:type="dxa"/>
            <w:vAlign w:val="center"/>
          </w:tcPr>
          <w:p w14:paraId="6272B58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 w14:paraId="142D4A8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648" w:type="dxa"/>
            <w:vAlign w:val="center"/>
          </w:tcPr>
          <w:p w14:paraId="7399C17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48" w:type="dxa"/>
            <w:vAlign w:val="center"/>
          </w:tcPr>
          <w:p w14:paraId="09D3A847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 w14:paraId="1458E7D4"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CBFE9AD">
      <w:pPr>
        <w:overflowPunct w:val="0"/>
        <w:spacing w:line="346" w:lineRule="auto"/>
        <w:rPr>
          <w:rFonts w:cs="Times New Roman"/>
          <w:color w:val="000000"/>
          <w:sz w:val="20"/>
          <w:szCs w:val="20"/>
        </w:rPr>
        <w:sectPr>
          <w:footerReference r:id="rId4" w:type="default"/>
          <w:pgSz w:w="11906" w:h="16838"/>
          <w:pgMar w:top="1474" w:right="1418" w:bottom="1474" w:left="1418" w:header="850" w:footer="964" w:gutter="0"/>
          <w:pgNumType w:start="1"/>
          <w:cols w:space="0" w:num="1"/>
          <w:docGrid w:type="linesAndChars" w:linePitch="312" w:charSpace="0"/>
        </w:sectPr>
      </w:pPr>
    </w:p>
    <w:p w14:paraId="29D7794D">
      <w:pPr>
        <w:overflowPunct w:val="0"/>
        <w:spacing w:line="346" w:lineRule="auto"/>
        <w:jc w:val="center"/>
        <w:outlineLvl w:val="0"/>
        <w:rPr>
          <w:rFonts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" w:name="_Toc232923863"/>
      <w:bookmarkStart w:id="3" w:name="_Toc43813148"/>
      <w:bookmarkStart w:id="4" w:name="_Toc335403393"/>
      <w:bookmarkStart w:id="5" w:name="_Toc298505599"/>
      <w:bookmarkStart w:id="6" w:name="_Toc26556"/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数字媒体艺术专业</w:t>
      </w:r>
      <w:bookmarkEnd w:id="2"/>
      <w:bookmarkEnd w:id="3"/>
      <w:bookmarkEnd w:id="4"/>
      <w:bookmarkEnd w:id="5"/>
      <w:bookmarkStart w:id="7" w:name="_Toc335403394"/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6"/>
    </w:p>
    <w:bookmarkEnd w:id="7"/>
    <w:p w14:paraId="4C52BF77"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8" w:name="_Toc430631257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表1：数字媒体艺术专业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8"/>
    </w:p>
    <w:tbl>
      <w:tblPr>
        <w:tblStyle w:val="39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64"/>
        <w:gridCol w:w="768"/>
        <w:gridCol w:w="756"/>
        <w:gridCol w:w="1364"/>
        <w:gridCol w:w="3000"/>
        <w:gridCol w:w="822"/>
        <w:gridCol w:w="816"/>
        <w:gridCol w:w="874"/>
      </w:tblGrid>
      <w:tr w14:paraId="1189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4" w:type="dxa"/>
            <w:vAlign w:val="center"/>
          </w:tcPr>
          <w:p w14:paraId="38B8A1A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C4D3A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6D98CB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F53F4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0E70807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64" w:type="dxa"/>
            <w:vAlign w:val="center"/>
          </w:tcPr>
          <w:p w14:paraId="1577E4E0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0" w:type="dxa"/>
            <w:vAlign w:val="center"/>
          </w:tcPr>
          <w:p w14:paraId="0DAA24A2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22" w:type="dxa"/>
            <w:vAlign w:val="center"/>
          </w:tcPr>
          <w:p w14:paraId="5690C0CB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vAlign w:val="center"/>
          </w:tcPr>
          <w:p w14:paraId="600D619B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4" w:type="dxa"/>
            <w:vAlign w:val="center"/>
          </w:tcPr>
          <w:p w14:paraId="0AD47CFD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32A3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 w14:paraId="74AEB82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8882CE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F18576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77901AF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19D52E4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3EB1F38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49083BC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1E0315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F08868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81AE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3C00995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04D20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0B2509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7F8E5B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1DE1215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12B1E13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0FB608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6C0C699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EFD6C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06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1A37234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75DAD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3217BED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413DB23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275B044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0808AC7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7E2556C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C57B0E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2FDBD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1AE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7ADF79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99BF0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9E9E4D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3EADF49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2735A46B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9D0FBC2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4CB947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B914A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2EB53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7A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004546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F16CF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207A6A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0C176521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5AE02662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1ADD9B2">
            <w:pPr>
              <w:pStyle w:val="56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2A5DAE44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C3ACEF1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9F4602"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9AA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28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04FA504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3D0B2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F2D35D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65DFE9E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11CD931B">
            <w:pPr>
              <w:pStyle w:val="22"/>
              <w:overflowPunct w:val="0"/>
              <w:ind w:left="0"/>
              <w:jc w:val="center"/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7DB79A9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75D80B1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42C132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05F48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90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316FC7E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27668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4CA18E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786A87E1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6F4F57F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大学英语Ⅰ（艺术类）</w:t>
            </w:r>
          </w:p>
          <w:p w14:paraId="35AE5BB3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Ⅰ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7745AC4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D7180A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C5199E6">
            <w:pPr>
              <w:pStyle w:val="56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9FAA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235FE17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5A3F67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3837448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7A8AA6B3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66259C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 Ⅱ（艺术类）</w:t>
            </w:r>
          </w:p>
          <w:p w14:paraId="13AB06ED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Ⅱ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9AF2A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A11092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1D4DC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5F3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0525884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2272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D969C6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39D6D949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0867732C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 Ⅲ（艺术类）</w:t>
            </w:r>
          </w:p>
          <w:p w14:paraId="070AA071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Ⅲ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84A2D3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817EBB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17C72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13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28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353AC9A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7E33E7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E99C4D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7947BA2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2ED7E25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7AF90DE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Information Technology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6509057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55B5AF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Mar>
              <w:left w:w="0" w:type="dxa"/>
              <w:right w:w="0" w:type="dxa"/>
            </w:tcMar>
            <w:vAlign w:val="center"/>
          </w:tcPr>
          <w:p w14:paraId="266C189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15C9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23C35DF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C5225A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4B7311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23FF1D7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1670801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64CDF35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B3EE99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8FBFB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B0C41AA">
            <w:pPr>
              <w:pStyle w:val="56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F358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7761FEB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D8F24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A4BF58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 w14:paraId="0C3AFA3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693DEB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7684AE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 w14:paraId="07E6F7D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4F47B9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F764F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7EC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6AFA453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B0197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190F2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52830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0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9476E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2655A1D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82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73E3B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9315B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9527D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E7A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69814F6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FB6F24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20F27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C2BC4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0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EA091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65B874E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82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74925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78115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34CD0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51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restart"/>
            <w:vAlign w:val="center"/>
          </w:tcPr>
          <w:p w14:paraId="3B5994D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</w:t>
            </w:r>
          </w:p>
          <w:p w14:paraId="5EC28AA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768" w:type="dxa"/>
            <w:vMerge w:val="restart"/>
            <w:textDirection w:val="tbRlV"/>
            <w:vAlign w:val="center"/>
          </w:tcPr>
          <w:p w14:paraId="678BE6F3">
            <w:pPr>
              <w:pStyle w:val="57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56" w:type="dxa"/>
            <w:vAlign w:val="center"/>
          </w:tcPr>
          <w:p w14:paraId="07D4C5FD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4" w:type="dxa"/>
            <w:vAlign w:val="center"/>
          </w:tcPr>
          <w:p w14:paraId="71010354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00" w:type="dxa"/>
            <w:vAlign w:val="center"/>
          </w:tcPr>
          <w:p w14:paraId="33F5B07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280C8B50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5"/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8A884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3612F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C72A23">
            <w:pPr>
              <w:overflowPunct w:val="0"/>
              <w:jc w:val="center"/>
              <w:rPr>
                <w:rFonts w:hint="eastAsia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6799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43BA27B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 w14:paraId="397C0C22"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27BEF35E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64" w:type="dxa"/>
            <w:vAlign w:val="center"/>
          </w:tcPr>
          <w:p w14:paraId="7B313960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00" w:type="dxa"/>
            <w:vAlign w:val="center"/>
          </w:tcPr>
          <w:p w14:paraId="508EE05E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15D19C17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45"/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12D32E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64647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3B94D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02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5FF5807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 w14:paraId="08576285"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4F44D6EB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4" w:type="dxa"/>
            <w:vAlign w:val="center"/>
          </w:tcPr>
          <w:p w14:paraId="4A3B4384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00" w:type="dxa"/>
            <w:vAlign w:val="center"/>
          </w:tcPr>
          <w:p w14:paraId="5745D6E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71DE9BDD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2FB3BF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43544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66E33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2E07C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2BF91B7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 w14:paraId="5D9C623C"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65BB7547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64" w:type="dxa"/>
            <w:vAlign w:val="center"/>
          </w:tcPr>
          <w:p w14:paraId="2EEF5A52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00" w:type="dxa"/>
            <w:vAlign w:val="center"/>
          </w:tcPr>
          <w:p w14:paraId="23765BBC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13ED97ED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882ABF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59807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9F306D">
            <w:pPr>
              <w:overflowPunct w:val="0"/>
              <w:jc w:val="center"/>
              <w:rPr>
                <w:rFonts w:hint="eastAsia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065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3A432B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 w14:paraId="6F153DEB"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70C2762B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64" w:type="dxa"/>
            <w:vAlign w:val="center"/>
          </w:tcPr>
          <w:p w14:paraId="5B3E35EC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00" w:type="dxa"/>
            <w:vAlign w:val="center"/>
          </w:tcPr>
          <w:p w14:paraId="39C73AF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38D68C58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F72C0E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D9E0EC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E5A48DE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CB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3F70CFE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 w14:paraId="2426E1D6"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069CFB19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64" w:type="dxa"/>
            <w:vAlign w:val="center"/>
          </w:tcPr>
          <w:p w14:paraId="4BBDFD92"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00" w:type="dxa"/>
            <w:vAlign w:val="center"/>
          </w:tcPr>
          <w:p w14:paraId="2078D0D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0224797B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176110"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DEABD5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F74CDC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3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4D607A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1BE472E8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 w14:paraId="20BA229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56" w:type="dxa"/>
            <w:vAlign w:val="center"/>
          </w:tcPr>
          <w:p w14:paraId="6BE491E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4" w:type="dxa"/>
            <w:vAlign w:val="center"/>
          </w:tcPr>
          <w:p w14:paraId="0C3F1B4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 w14:paraId="2CE5059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DF9A15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0B9E89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9B0BF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5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279910E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12587C0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7F8409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64" w:type="dxa"/>
            <w:vAlign w:val="center"/>
          </w:tcPr>
          <w:p w14:paraId="5CDEC51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 w14:paraId="7BE63D3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32468B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FDF68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2FFFD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ED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65E26C7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2150239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29CD63C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64" w:type="dxa"/>
            <w:vAlign w:val="center"/>
          </w:tcPr>
          <w:p w14:paraId="4AA84BE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 w14:paraId="6B35A6E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E70165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08A3E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E3923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36F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53ABD85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3720BA7E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4BA407A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64" w:type="dxa"/>
            <w:vAlign w:val="center"/>
          </w:tcPr>
          <w:p w14:paraId="6E356ED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 w14:paraId="128D015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29E413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83288E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0ED55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4AD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 w14:paraId="56F703E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17E6463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 w14:paraId="1D6B7EC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64" w:type="dxa"/>
            <w:vAlign w:val="center"/>
          </w:tcPr>
          <w:p w14:paraId="1A1A8E6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 w14:paraId="15FAA92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A49099"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D37F1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CF49C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tbl>
      <w:tblPr>
        <w:tblStyle w:val="40"/>
        <w:tblpPr w:leftFromText="180" w:rightFromText="180" w:vertAnchor="text" w:tblpX="10596" w:tblpY="-5113"/>
        <w:tblOverlap w:val="never"/>
        <w:tblW w:w="1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</w:tblGrid>
      <w:tr w14:paraId="69B33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4" w:type="dxa"/>
          </w:tcPr>
          <w:p w14:paraId="104E7842">
            <w:pPr>
              <w:overflowPunct w:val="0"/>
              <w:spacing w:line="346" w:lineRule="auto"/>
              <w:jc w:val="center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9" w:name="_Toc430631259"/>
          </w:p>
        </w:tc>
      </w:tr>
      <w:tr w14:paraId="4741D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4" w:type="dxa"/>
          </w:tcPr>
          <w:p w14:paraId="2C3979D5">
            <w:pPr>
              <w:overflowPunct w:val="0"/>
              <w:spacing w:line="346" w:lineRule="auto"/>
              <w:jc w:val="center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B7B29E3"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8ACAB50"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6EF42E2"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B3C2F0C"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08EB7453"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表2：数字媒体艺术专业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9"/>
    </w:p>
    <w:tbl>
      <w:tblPr>
        <w:tblStyle w:val="39"/>
        <w:tblW w:w="8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670"/>
        <w:gridCol w:w="816"/>
        <w:gridCol w:w="792"/>
        <w:gridCol w:w="1656"/>
        <w:gridCol w:w="2818"/>
        <w:gridCol w:w="590"/>
        <w:gridCol w:w="720"/>
        <w:gridCol w:w="813"/>
      </w:tblGrid>
      <w:tr w14:paraId="2A6A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70" w:type="dxa"/>
            <w:vAlign w:val="center"/>
          </w:tcPr>
          <w:p w14:paraId="6EC60BA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64887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6C5D5D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FAA961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BC9459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56" w:type="dxa"/>
            <w:vAlign w:val="center"/>
          </w:tcPr>
          <w:p w14:paraId="5C23BAA6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18" w:type="dxa"/>
            <w:vAlign w:val="center"/>
          </w:tcPr>
          <w:p w14:paraId="19E7B507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0" w:type="dxa"/>
            <w:vAlign w:val="center"/>
          </w:tcPr>
          <w:p w14:paraId="1C02FE84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14B33A32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3" w:type="dxa"/>
            <w:vAlign w:val="center"/>
          </w:tcPr>
          <w:p w14:paraId="37E8878A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704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restart"/>
            <w:textDirection w:val="tbRlV"/>
            <w:vAlign w:val="center"/>
          </w:tcPr>
          <w:p w14:paraId="647C021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58DEF6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9717C5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57B2163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0900121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26E6C99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设计素描</w:t>
            </w:r>
          </w:p>
          <w:p w14:paraId="7114AB4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Sketch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5C96D86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C6373C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1625CFE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2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7F604AA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FEF24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CBB3C8E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32F766D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0900122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7BCC914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设计色彩</w:t>
            </w:r>
          </w:p>
          <w:p w14:paraId="734E738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Color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3ABAC24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7F4F1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55C0DF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70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66A4AA4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C0C102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75C3BD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1596F44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0900044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6FB4044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数字媒体艺术概论</w:t>
            </w:r>
          </w:p>
          <w:p w14:paraId="21F2319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digital</w:t>
            </w:r>
          </w:p>
          <w:p w14:paraId="2AD22E1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media art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4E25D2E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6038E7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0E53E55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56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3649439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8D058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64C34E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4AC097B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0900116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4283620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脚本创作</w:t>
            </w:r>
          </w:p>
          <w:p w14:paraId="6B27571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Script creation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6969244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D456A5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52B89FB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B9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250FBD8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5CFF9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87FC87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76B8F0C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0900005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1EB474F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设计原理</w:t>
            </w:r>
          </w:p>
          <w:p w14:paraId="0826C61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principle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3414EFE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BC9E8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6C2E6E2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BAA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7F9D423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D5AF5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2C8C10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5F64E539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0900033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05A1723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当代艺术思潮</w:t>
            </w:r>
          </w:p>
          <w:p w14:paraId="27D2508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trend of contempor ary art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645686C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99F548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4C3CCC7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C3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00AFE5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3DBD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44251E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4DF79F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0900118A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508C2B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数字图像后期处理I*</w:t>
            </w:r>
          </w:p>
          <w:p w14:paraId="205CD4B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5FE801E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E78C24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6B21475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C8D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38D1D93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71A45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45422D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12D4C1D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0203E09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多媒体专业软件I</w:t>
            </w:r>
          </w:p>
          <w:p w14:paraId="1640392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multimedia software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0647E1D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E183AB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6E141FE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365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2256100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39485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251546F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7C42C31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2109344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794F2A8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现代设计史</w:t>
            </w:r>
          </w:p>
          <w:p w14:paraId="22138B4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 of modern design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391E4F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127509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4E50A78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F8F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5C3D968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4CF6C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4E1D0B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0FA8CAC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0900047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2C4D87F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数字媒体创意</w:t>
            </w:r>
          </w:p>
          <w:p w14:paraId="19CD19C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creative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0876D6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82BA2F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1666154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C65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12E7025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62BF1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465E9A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623C763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0A93A59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</w:t>
            </w:r>
          </w:p>
          <w:p w14:paraId="3CD5787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0E1BD25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E7E589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09CDC06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5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552CFCF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98D57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0CAF2B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71D04E5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6552815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二维设计基础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4D6EDA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Plane software foundation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2927334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0932BD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5011BCB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09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 w14:paraId="778F2A6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02D341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4DD2AD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 w14:paraId="643CA6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 w14:paraId="66D3CD9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多媒体专业软件II</w:t>
            </w:r>
          </w:p>
          <w:p w14:paraId="345F0E2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multimedia software II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 w14:paraId="09B245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4BC89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 w14:paraId="3D0BE8A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3BFD2"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10" w:name="_Toc430631260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表3-1</w:t>
      </w:r>
      <w:r>
        <w:rPr>
          <w:rFonts w:hint="eastAsia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数字媒体艺术专业（互动媒体艺术方向）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10"/>
    </w:p>
    <w:tbl>
      <w:tblPr>
        <w:tblStyle w:val="39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648"/>
        <w:gridCol w:w="780"/>
        <w:gridCol w:w="1248"/>
        <w:gridCol w:w="3576"/>
        <w:gridCol w:w="552"/>
        <w:gridCol w:w="732"/>
        <w:gridCol w:w="736"/>
      </w:tblGrid>
      <w:tr w14:paraId="3542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65" w:type="dxa"/>
            <w:tcBorders>
              <w:top w:val="single" w:color="auto" w:sz="4" w:space="0"/>
            </w:tcBorders>
            <w:vAlign w:val="center"/>
          </w:tcPr>
          <w:p w14:paraId="3B6F485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07B81F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7AFDB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DDA75C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D2717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 w14:paraId="221C8C46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76" w:type="dxa"/>
            <w:tcBorders>
              <w:top w:val="single" w:color="auto" w:sz="4" w:space="0"/>
            </w:tcBorders>
            <w:vAlign w:val="center"/>
          </w:tcPr>
          <w:p w14:paraId="0266961D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tcBorders>
              <w:top w:val="single" w:color="auto" w:sz="4" w:space="0"/>
            </w:tcBorders>
            <w:vAlign w:val="center"/>
          </w:tcPr>
          <w:p w14:paraId="3EF74B70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 w14:paraId="053FE6E7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tcBorders>
              <w:top w:val="single" w:color="auto" w:sz="4" w:space="0"/>
            </w:tcBorders>
            <w:vAlign w:val="center"/>
          </w:tcPr>
          <w:p w14:paraId="4DEB3E7E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F8A3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restart"/>
            <w:textDirection w:val="tbRlV"/>
            <w:vAlign w:val="center"/>
          </w:tcPr>
          <w:p w14:paraId="36710D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 业 教 育（方向一互动媒体艺术）</w:t>
            </w:r>
          </w:p>
        </w:tc>
        <w:tc>
          <w:tcPr>
            <w:tcW w:w="64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D12225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0880B3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40F37D89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0900206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4AB0FDE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交互设计原理*</w:t>
            </w:r>
          </w:p>
          <w:p w14:paraId="5B573D7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Principle of Interactive Design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AE54B2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B0EAB2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775FCE6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FAC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0B59C8B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E760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D63099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747B7CF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0900207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465CD96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交互装置设计</w:t>
            </w:r>
          </w:p>
          <w:p w14:paraId="112050D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Interactive Device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8B0C0C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16B6F9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6117203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CF1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4537F87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9A8A7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91932A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69A3836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2109345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4478629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装饰造型基础</w:t>
            </w:r>
          </w:p>
          <w:p w14:paraId="267754A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Basics of decorative modeling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6B122C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7F9A60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73D30B6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C3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09701A1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FE4A2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95B24A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0118731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0900050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1F46A3B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三维专业软件I*</w:t>
            </w:r>
          </w:p>
          <w:p w14:paraId="746FD26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7BB87E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6BFC4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523F583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845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6384A35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595316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F1DB68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03FEEE4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0900132A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7D36C76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原画设计II</w:t>
            </w:r>
          </w:p>
          <w:p w14:paraId="12099F3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29F60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6019AB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525B8A1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F1D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40320E5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1014B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2218D3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64447C6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0900208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2436927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互动媒体创作与实践</w:t>
            </w:r>
          </w:p>
          <w:p w14:paraId="395B8E9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Creation and Practice of Interactive Media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F7D2A3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06272A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469C7E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7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30DA63B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90A37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D7CD789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002CDF4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0900118B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6CF287A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数字图像后期处理II*</w:t>
            </w:r>
          </w:p>
          <w:p w14:paraId="4B69332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</w:t>
            </w:r>
          </w:p>
          <w:p w14:paraId="6537721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2B7AFC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B20A85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41FD465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EEE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29CA9DB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60757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4E5688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7D4A4AC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0900136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08A2EAE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多媒体交互设计*</w:t>
            </w:r>
          </w:p>
          <w:p w14:paraId="0A2014E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interaction design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B10A7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C651AB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080FF01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96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301A77B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8AACE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2F814C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76659EC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0900133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46D78AF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广告创意与表现</w:t>
            </w:r>
          </w:p>
          <w:p w14:paraId="01A0FA1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Advertising ideas and</w:t>
            </w:r>
          </w:p>
          <w:p w14:paraId="0D8252C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performance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7CAF73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20791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3D120F6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37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01B5E65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6AA34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64965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4C9367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0900210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4677B23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品牌开发与授权管理</w:t>
            </w:r>
          </w:p>
          <w:p w14:paraId="0A99EA3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Brand Development and Authorization Management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61A4D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89F4FF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2F17A5A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0D2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4A6F11C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31796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293F919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171BBA4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0900138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5AA47A7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网页动画</w:t>
            </w:r>
          </w:p>
          <w:p w14:paraId="4007F84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animation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952E13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B12B68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2295C8F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E7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39B5028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47971F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7DBF72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39A109D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0900139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 w14:paraId="723882A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网页设计与制作</w:t>
            </w:r>
          </w:p>
          <w:p w14:paraId="67B36A9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production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2A42C0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89D9F8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 w14:paraId="56FA9B5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29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5AC5CC9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99A7F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23CA2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31B92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0900A72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F6AC3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概念空间短片创作</w:t>
            </w:r>
          </w:p>
          <w:p w14:paraId="45CEA2E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Video creation concept space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B52DB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C6D58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9023D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3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2F8B3D8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DC1AB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18596F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4CF0D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0900137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141BC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网页广告设计</w:t>
            </w:r>
          </w:p>
          <w:p w14:paraId="30E7516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2B1AE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21B1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D99AA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E0B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5D40C3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47370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7563BC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A6738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0900141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3700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网站整体形象策划与包装</w:t>
            </w:r>
          </w:p>
          <w:p w14:paraId="7325437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Website image planning and packaging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7059E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BDDB4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F2BAC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9D8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3D068DE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vAlign w:val="center"/>
          </w:tcPr>
          <w:p w14:paraId="5507B06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6E7B1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C3B7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0A84D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编导基础、脚本与文案</w:t>
            </w:r>
          </w:p>
          <w:p w14:paraId="0992279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Choreographer fundamentals and scripts and copywriting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48314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4A2FA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5239E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6F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5CD5318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0839AE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343B5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16176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3AEEB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游戏原画设计</w:t>
            </w:r>
          </w:p>
          <w:p w14:paraId="409D649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concept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4826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E2976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BF876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6CA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5B810B1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885DB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20D91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3A841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0900074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0A23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摄影基础</w:t>
            </w:r>
          </w:p>
          <w:p w14:paraId="77FA755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Photography foundation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5A8B6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40837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E166B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C8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55D4365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6E87BC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CAEDF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58F701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0900083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E4BEFF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版式设计</w:t>
            </w:r>
          </w:p>
          <w:p w14:paraId="7086379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Layout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D7A8D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D739F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9326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413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21764B2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E69EA6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269C8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BB15D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2109228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939D9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美学基础</w:t>
            </w:r>
          </w:p>
          <w:p w14:paraId="7BF2A25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Aesthetics basic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2EE6E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E7ADB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A4C60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32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438957F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FDD810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CBE27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3760B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0900134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AD862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型录设计</w:t>
            </w:r>
          </w:p>
          <w:p w14:paraId="4B39D9C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Catalog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B616B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1431A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C7AF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E3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62B1421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2B6FCC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3D66F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42BC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90627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西方美术史</w:t>
            </w:r>
          </w:p>
          <w:p w14:paraId="7C67F1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 of Western Art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5173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449F2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98003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507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7DE2469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6C1A00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5B7C5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7526A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0900039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BC80C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景观设计基础</w:t>
            </w:r>
          </w:p>
          <w:p w14:paraId="66DE39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landscape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B4C67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7ABE6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EE8F2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C08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2721C00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D6E285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5F90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2161B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FAD3A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室内设计基础</w:t>
            </w:r>
          </w:p>
          <w:p w14:paraId="440795B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basis of interior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5C074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AF373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58A63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EB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31E4CCB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F49E73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FEE28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E530D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0900151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71D87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影视栏目包装与策划</w:t>
            </w:r>
          </w:p>
          <w:p w14:paraId="1D11CDA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television program packaging and planning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5D3A9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AECA5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2E065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B9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2549077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8EC576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BD63B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A423D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0900016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0FBFC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园艺设计</w:t>
            </w:r>
          </w:p>
          <w:p w14:paraId="1B0F408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Garden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5B598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8DA75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300A9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F9D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2F506D9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0786D3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CC0AB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391A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0900055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66572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交互动画设计</w:t>
            </w:r>
          </w:p>
          <w:p w14:paraId="2A8071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Interactive animation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DA04D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67F64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25495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98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73D18A8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64BDB6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B94C8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9DBE5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0900A70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11A36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数字特效艺术表现</w:t>
            </w:r>
          </w:p>
          <w:p w14:paraId="05223E3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effects art performance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5ECF7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423AB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791A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1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67A35DC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387F14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9A32A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266A3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727EB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 w14:paraId="1281103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3B7B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16C8F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EA0BC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3DB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49A7059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6515B6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C0CA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70C6D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AA9F2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模型制作</w:t>
            </w:r>
          </w:p>
          <w:p w14:paraId="3EBE6E4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Model making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4AC2D3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F6E24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BEE135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139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116B635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563D87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AD884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CC04F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4EDCD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界面设计创意</w:t>
            </w:r>
          </w:p>
          <w:p w14:paraId="7587044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Interface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C0FFD2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6C347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8057A7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E2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 w14:paraId="79FDDC2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E5F286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848B2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1E2DD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3B444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书籍与电子出版物设计</w:t>
            </w:r>
          </w:p>
          <w:p w14:paraId="1AF94DE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Book and electronic publication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E0A6A0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FEFFC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749B52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F6B536"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表3-2</w:t>
      </w:r>
      <w:r>
        <w:rPr>
          <w:rFonts w:hint="eastAsia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数字媒体艺术专业（虚拟现实方向）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39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2"/>
        <w:gridCol w:w="612"/>
        <w:gridCol w:w="792"/>
        <w:gridCol w:w="1224"/>
        <w:gridCol w:w="3834"/>
        <w:gridCol w:w="654"/>
        <w:gridCol w:w="576"/>
        <w:gridCol w:w="768"/>
      </w:tblGrid>
      <w:tr w14:paraId="25266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 w14:paraId="70FC369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B2086D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12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15AD6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628659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C1801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24" w:type="dxa"/>
            <w:tcBorders>
              <w:top w:val="single" w:color="auto" w:sz="4" w:space="0"/>
            </w:tcBorders>
            <w:vAlign w:val="center"/>
          </w:tcPr>
          <w:p w14:paraId="313E7F84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34" w:type="dxa"/>
            <w:tcBorders>
              <w:top w:val="single" w:color="auto" w:sz="4" w:space="0"/>
            </w:tcBorders>
            <w:vAlign w:val="center"/>
          </w:tcPr>
          <w:p w14:paraId="63B52D61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54" w:type="dxa"/>
            <w:tcBorders>
              <w:top w:val="single" w:color="auto" w:sz="4" w:space="0"/>
            </w:tcBorders>
            <w:vAlign w:val="center"/>
          </w:tcPr>
          <w:p w14:paraId="01AD7BDB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76" w:type="dxa"/>
            <w:tcBorders>
              <w:top w:val="single" w:color="auto" w:sz="4" w:space="0"/>
            </w:tcBorders>
            <w:vAlign w:val="center"/>
          </w:tcPr>
          <w:p w14:paraId="4AD6B9C9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8" w:type="dxa"/>
            <w:tcBorders>
              <w:top w:val="single" w:color="auto" w:sz="4" w:space="0"/>
            </w:tcBorders>
            <w:vAlign w:val="center"/>
          </w:tcPr>
          <w:p w14:paraId="3E3945C6"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F7C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restart"/>
            <w:textDirection w:val="tbRlV"/>
            <w:vAlign w:val="center"/>
          </w:tcPr>
          <w:p w14:paraId="7FE6D15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 业 教 育（方向二虚拟现实）</w:t>
            </w:r>
          </w:p>
        </w:tc>
        <w:tc>
          <w:tcPr>
            <w:tcW w:w="61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A73DC0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58E24F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1B62C47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0900209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 w14:paraId="38D30DF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影视项目管理*</w:t>
            </w:r>
          </w:p>
          <w:p w14:paraId="0821A0D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TV Project Management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 w14:paraId="213617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5A22B16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B03100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C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030CC76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303B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4EF75F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55F5CDD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2109345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 w14:paraId="2544284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装饰造型基础</w:t>
            </w:r>
          </w:p>
          <w:p w14:paraId="5FEC798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Basics of decorative modeling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 w14:paraId="3952F42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276D61B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4DA3B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D8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0209FB8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9F132C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346F10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5540F16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0900050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 w14:paraId="48C95AC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三维专业软件I*</w:t>
            </w:r>
          </w:p>
          <w:p w14:paraId="78997F2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 w14:paraId="16EBD4D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43664AD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AB8391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AB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193B9DA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820C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E95607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6785FC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0900045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 w14:paraId="49BA19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视听语言</w:t>
            </w:r>
          </w:p>
          <w:p w14:paraId="7475074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Audio-visual language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 w14:paraId="0734411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4CFA664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680F94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8B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2DCF91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5A987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C8BF3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DDF60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0900132A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A000E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原画设计II</w:t>
            </w:r>
          </w:p>
          <w:p w14:paraId="5D6D8F6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II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1E479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4A0F0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29C45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13A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ADF280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95AD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279F94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1E2466C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0900020A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 w14:paraId="7D9D8FA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公共艺术设计</w:t>
            </w:r>
          </w:p>
          <w:p w14:paraId="36214A4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public art design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 w14:paraId="7181742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3E964DE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4F3F1F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809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E04C26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C5BCC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9B7D9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B945D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0900145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B6DEE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多媒体会展设计</w:t>
            </w:r>
          </w:p>
          <w:p w14:paraId="4105859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exhibition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31CFA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CD61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92D1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6A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5637895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4A4D03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1EB652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B02FE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8C0DF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影视特效制作</w:t>
            </w:r>
          </w:p>
          <w:p w14:paraId="55FEF62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television special effects production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C30F3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81457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A5EA6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D0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54EA53C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38AE7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538AA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66ABA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2109500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D69FA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三维创意设计</w:t>
            </w:r>
          </w:p>
          <w:p w14:paraId="69957A3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Creative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4177F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D429A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1005C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F3F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48CE577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90295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37295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A4E9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2109456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BC220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数字虚拟现实设计（建筑漫游）</w:t>
            </w:r>
          </w:p>
          <w:p w14:paraId="69F541E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Digital virtual reality design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building roaming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14E93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B5938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5F288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11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368E8D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1D2B7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82A96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0BDDED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0900A72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C4B6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概念空间短片创作</w:t>
            </w:r>
          </w:p>
          <w:p w14:paraId="6C4A952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Video creation concept space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94DA5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12493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22486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3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2AD34D1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A0D80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3B4A5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026F0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1A871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移动终端网络影视创作与后期制作*</w:t>
            </w:r>
          </w:p>
          <w:p w14:paraId="3C1FAD5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Production and production of mobile terminal network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65693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FE346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49398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FF7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2260ADB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5CF7A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A4AF1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AFAA4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0900A66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47EFC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游戏角色动作设计</w:t>
            </w:r>
          </w:p>
          <w:p w14:paraId="66975D1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Character Action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C1E32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AEE7F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78A50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07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8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13280A8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53B9F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60CCB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D1D76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04832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 w14:paraId="68B9F4C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0EDF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85BCC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7D659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CFB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6784694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54DD6D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9BC8C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9098C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0900A50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DD500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三维专业软件II*</w:t>
            </w:r>
          </w:p>
          <w:p w14:paraId="3EDF858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II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AD4B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3FE6E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3725B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1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4DB3CD1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790ACA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13729FA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7F840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4C42E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7550E8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编导基础、脚本与文案</w:t>
            </w:r>
          </w:p>
          <w:p w14:paraId="07434864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Choreographer fundamentals and scripts and copywriting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57FD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F28EB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05F3D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08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4C75554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65FF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AA51D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A4568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0900062A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EA4F7F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游戏原画设计</w:t>
            </w:r>
          </w:p>
          <w:p w14:paraId="2CB91970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concept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BFF01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2D048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17449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651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B150A5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BC96C8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35421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63BAC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2109521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03E70B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录音和音乐艺术</w:t>
            </w:r>
          </w:p>
          <w:p w14:paraId="227F0896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Recording and music art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3A4D2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0F473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603FF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13B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5D971B2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BD4EE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4BD96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1C89F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0900074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80C2C9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摄影基础</w:t>
            </w:r>
          </w:p>
          <w:p w14:paraId="7DF5367A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Photography foundation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D535B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888F4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E9198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AF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6C95C13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F40B9C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96FA0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190BB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0900083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FCBF0B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版式设计</w:t>
            </w:r>
          </w:p>
          <w:p w14:paraId="357EF1F6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Layout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BE324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506CB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278C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A7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0A96EEA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33042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7147D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CEBF7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2109228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F0886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美学基础</w:t>
            </w:r>
          </w:p>
          <w:p w14:paraId="5F0AE5D5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Aesthetics basic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C35F7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FF023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CB46F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301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4FCFDB9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FA5F6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6D75A3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366EC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0900143B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E3722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数字合成</w:t>
            </w:r>
          </w:p>
          <w:p w14:paraId="6B2C7E3D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film editing art and practice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DF4D4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0A99F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6BD1F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D7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5A27BB9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6BD65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3D45D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FE303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0900134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BF79B8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型录设计</w:t>
            </w:r>
          </w:p>
          <w:p w14:paraId="6C1CA1C6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Catalog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61C00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CF766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4F798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418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49BE461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DA8E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A62F38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DA7E1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990E5B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西方美术史</w:t>
            </w:r>
          </w:p>
          <w:p w14:paraId="097774D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 of Western Art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3E736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81CB8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A7811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8B1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274DC8C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6D337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18D11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D66A8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0900063A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9C3A6A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数字游戏设计基础</w:t>
            </w:r>
          </w:p>
          <w:p w14:paraId="60CA3E83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Game Design Foundation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997A9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350E8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A01C8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F9C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70CF5B6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02B5C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5944B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C1D72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324031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品牌开发与授权管理</w:t>
            </w:r>
          </w:p>
          <w:p w14:paraId="664DA2A5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Brand Development and Authorization Management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8EA30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73754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D0EEF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D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B34539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231F9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41FAA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03BB8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2109237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C72122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景观设计基础</w:t>
            </w:r>
          </w:p>
          <w:p w14:paraId="109A6A21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landscape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6CA61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33B43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4A52F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CC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DC8D12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4F38BE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B8E43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FB617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A6E236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室内设计基础</w:t>
            </w:r>
          </w:p>
          <w:p w14:paraId="46758B71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basis of interior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7B2967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39E55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22FAE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0F6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103DBEE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0EE263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EA4B6B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DAB4D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0900016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4158F1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园艺设计</w:t>
            </w:r>
          </w:p>
          <w:p w14:paraId="12513B6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Garden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071C8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2AE6F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3432B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180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7CD42C5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1E4AF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CD03EA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A80F8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F2C51A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 w14:paraId="683B6496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E7C5E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99C0A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B6E7E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336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58097AF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D38B7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E7CBEF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57112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260BD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模型制作</w:t>
            </w:r>
          </w:p>
          <w:p w14:paraId="206894D8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Model making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11F521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13898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725749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CA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2EBFDA1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33CE1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514BAA3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C553A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6EAD5A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界面设计创意</w:t>
            </w:r>
          </w:p>
          <w:p w14:paraId="4B04FB29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Interface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35FEA9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A15A0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5A3D6F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0F9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 w14:paraId="345C2BA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862FF8D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92A325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FB00F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4F2EBC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书籍与电子出版物设计</w:t>
            </w:r>
          </w:p>
          <w:p w14:paraId="50BD69A9"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Book and electronic publication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52001A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9CB9C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BF38DB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2D977F"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br w:type="page"/>
      </w:r>
      <w:bookmarkStart w:id="11" w:name="_Toc430631261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表4：数字媒体艺术专业集中实践</w:t>
      </w:r>
      <w:bookmarkEnd w:id="11"/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90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708"/>
        <w:gridCol w:w="1392"/>
        <w:gridCol w:w="3876"/>
        <w:gridCol w:w="708"/>
        <w:gridCol w:w="720"/>
        <w:gridCol w:w="929"/>
      </w:tblGrid>
      <w:tr w14:paraId="3B1D56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01" w:type="dxa"/>
            <w:vAlign w:val="center"/>
          </w:tcPr>
          <w:p w14:paraId="2FBA8994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  <w:p w14:paraId="39531E84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708" w:type="dxa"/>
            <w:vAlign w:val="center"/>
          </w:tcPr>
          <w:p w14:paraId="4DA5E4A9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2" w:type="dxa"/>
            <w:vAlign w:val="center"/>
          </w:tcPr>
          <w:p w14:paraId="4A36AE6A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3876" w:type="dxa"/>
            <w:vAlign w:val="center"/>
          </w:tcPr>
          <w:p w14:paraId="076EBCC5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08" w:type="dxa"/>
            <w:vAlign w:val="center"/>
          </w:tcPr>
          <w:p w14:paraId="7177A717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20" w:type="dxa"/>
            <w:vAlign w:val="center"/>
          </w:tcPr>
          <w:p w14:paraId="7D95E470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29" w:type="dxa"/>
            <w:vAlign w:val="center"/>
          </w:tcPr>
          <w:p w14:paraId="0092FACB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01C5D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restart"/>
            <w:shd w:val="clear" w:color="auto" w:fill="auto"/>
            <w:vAlign w:val="center"/>
          </w:tcPr>
          <w:p w14:paraId="1F0DE745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12F737D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86859A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A9F44B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98118E1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31C5C188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44B8D7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2AE603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vMerge w:val="restart"/>
            <w:shd w:val="clear" w:color="auto" w:fill="FFFFFF"/>
            <w:vAlign w:val="center"/>
          </w:tcPr>
          <w:p w14:paraId="6AEEAD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20AD83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09680D83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7C6F8AD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 w14:paraId="7164F7C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vAlign w:val="center"/>
          </w:tcPr>
          <w:p w14:paraId="09AAD01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309AF915"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3D2C189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61ECCAD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vMerge w:val="continue"/>
            <w:tcBorders>
              <w:bottom w:val="single" w:color="auto" w:sz="4" w:space="0"/>
            </w:tcBorders>
            <w:vAlign w:val="center"/>
          </w:tcPr>
          <w:p w14:paraId="31D430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433C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4F9028AE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19C5DE4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 w14:paraId="6E89A43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vAlign w:val="center"/>
          </w:tcPr>
          <w:p w14:paraId="7235D58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579BEEA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0E1F3B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A8B947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 w14:paraId="08BF058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4C3B25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2DBE6E84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6" w:space="0"/>
            </w:tcBorders>
            <w:vAlign w:val="center"/>
          </w:tcPr>
          <w:p w14:paraId="7FA73FA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2" w:type="dxa"/>
            <w:tcBorders>
              <w:bottom w:val="single" w:color="auto" w:sz="6" w:space="0"/>
            </w:tcBorders>
            <w:vAlign w:val="center"/>
          </w:tcPr>
          <w:p w14:paraId="37ED2C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00000F3</w:t>
            </w:r>
          </w:p>
        </w:tc>
        <w:tc>
          <w:tcPr>
            <w:tcW w:w="3876" w:type="dxa"/>
            <w:tcBorders>
              <w:bottom w:val="single" w:color="auto" w:sz="6" w:space="0"/>
            </w:tcBorders>
            <w:vAlign w:val="center"/>
          </w:tcPr>
          <w:p w14:paraId="6A1916C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信息技术应用基础实践（艺术类）</w:t>
            </w:r>
          </w:p>
          <w:p w14:paraId="0972289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Borders>
              <w:bottom w:val="single" w:color="auto" w:sz="6" w:space="0"/>
            </w:tcBorders>
            <w:vAlign w:val="center"/>
          </w:tcPr>
          <w:p w14:paraId="65E4335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6" w:space="0"/>
            </w:tcBorders>
            <w:vAlign w:val="center"/>
          </w:tcPr>
          <w:p w14:paraId="224A8EB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bottom w:val="single" w:color="auto" w:sz="6" w:space="0"/>
            </w:tcBorders>
            <w:vAlign w:val="center"/>
          </w:tcPr>
          <w:p w14:paraId="2FA4E83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9A6CE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5B007BC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5D6B507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2" w:type="dxa"/>
            <w:vAlign w:val="center"/>
          </w:tcPr>
          <w:p w14:paraId="6DCF6E0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2109215</w:t>
            </w:r>
          </w:p>
        </w:tc>
        <w:tc>
          <w:tcPr>
            <w:tcW w:w="3876" w:type="dxa"/>
            <w:vAlign w:val="center"/>
          </w:tcPr>
          <w:p w14:paraId="2FFA9CC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写生实习</w:t>
            </w:r>
          </w:p>
          <w:p w14:paraId="15AD479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Sketch color sketch</w:t>
            </w:r>
          </w:p>
        </w:tc>
        <w:tc>
          <w:tcPr>
            <w:tcW w:w="708" w:type="dxa"/>
            <w:vAlign w:val="center"/>
          </w:tcPr>
          <w:p w14:paraId="485F83C1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vAlign w:val="center"/>
          </w:tcPr>
          <w:p w14:paraId="1D0B6FEB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529E37C9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AC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4C8B3175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67C0321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2" w:type="dxa"/>
            <w:vAlign w:val="center"/>
          </w:tcPr>
          <w:p w14:paraId="432C083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0000024</w:t>
            </w:r>
          </w:p>
        </w:tc>
        <w:tc>
          <w:tcPr>
            <w:tcW w:w="3876" w:type="dxa"/>
            <w:vAlign w:val="center"/>
          </w:tcPr>
          <w:p w14:paraId="00A7B15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专业设计考察</w:t>
            </w:r>
          </w:p>
          <w:p w14:paraId="45C677D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design inspection</w:t>
            </w:r>
          </w:p>
        </w:tc>
        <w:tc>
          <w:tcPr>
            <w:tcW w:w="708" w:type="dxa"/>
            <w:vAlign w:val="center"/>
          </w:tcPr>
          <w:p w14:paraId="47DBCF1B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vAlign w:val="center"/>
          </w:tcPr>
          <w:p w14:paraId="4F2007E8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194C1241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62C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59089186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75A0873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92" w:type="dxa"/>
            <w:vAlign w:val="center"/>
          </w:tcPr>
          <w:p w14:paraId="7F8C45B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0900099</w:t>
            </w:r>
          </w:p>
        </w:tc>
        <w:tc>
          <w:tcPr>
            <w:tcW w:w="3876" w:type="dxa"/>
            <w:vAlign w:val="center"/>
          </w:tcPr>
          <w:p w14:paraId="197C854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专业导论实践</w:t>
            </w:r>
          </w:p>
          <w:p w14:paraId="37301ED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introduction practice</w:t>
            </w:r>
          </w:p>
        </w:tc>
        <w:tc>
          <w:tcPr>
            <w:tcW w:w="708" w:type="dxa"/>
            <w:vAlign w:val="center"/>
          </w:tcPr>
          <w:p w14:paraId="0307E3EF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5259339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00458342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7B79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01130EFE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0AC1EED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92" w:type="dxa"/>
            <w:vAlign w:val="center"/>
          </w:tcPr>
          <w:p w14:paraId="1C3CEDF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0000025</w:t>
            </w:r>
          </w:p>
        </w:tc>
        <w:tc>
          <w:tcPr>
            <w:tcW w:w="3876" w:type="dxa"/>
            <w:vAlign w:val="center"/>
          </w:tcPr>
          <w:p w14:paraId="6DA972D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3AECC93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708" w:type="dxa"/>
            <w:vAlign w:val="center"/>
          </w:tcPr>
          <w:p w14:paraId="478EE19D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vAlign w:val="center"/>
          </w:tcPr>
          <w:p w14:paraId="0C9A3C6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1F3D018D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8A6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10F929C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536DD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92" w:type="dxa"/>
            <w:vAlign w:val="center"/>
          </w:tcPr>
          <w:p w14:paraId="409FC2B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2109331</w:t>
            </w:r>
          </w:p>
        </w:tc>
        <w:tc>
          <w:tcPr>
            <w:tcW w:w="3876" w:type="dxa"/>
            <w:vAlign w:val="center"/>
          </w:tcPr>
          <w:p w14:paraId="29E9A9C7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数字设计认识实习1</w:t>
            </w:r>
          </w:p>
          <w:p w14:paraId="12DA180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1</w:t>
            </w:r>
          </w:p>
        </w:tc>
        <w:tc>
          <w:tcPr>
            <w:tcW w:w="708" w:type="dxa"/>
            <w:vAlign w:val="center"/>
          </w:tcPr>
          <w:p w14:paraId="77677733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50466B2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65C42D95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4CC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shd w:val="clear" w:color="auto" w:fill="auto"/>
            <w:vAlign w:val="center"/>
          </w:tcPr>
          <w:p w14:paraId="0D2182C4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DBC889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2" w:type="dxa"/>
            <w:shd w:val="clear" w:color="auto" w:fill="FFFFFF"/>
            <w:vAlign w:val="center"/>
          </w:tcPr>
          <w:p w14:paraId="5DC0159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2109332</w:t>
            </w:r>
          </w:p>
        </w:tc>
        <w:tc>
          <w:tcPr>
            <w:tcW w:w="3876" w:type="dxa"/>
            <w:shd w:val="clear" w:color="auto" w:fill="FFFFFF"/>
            <w:vAlign w:val="center"/>
          </w:tcPr>
          <w:p w14:paraId="1DBE02F5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数字设计认识实习2</w:t>
            </w:r>
          </w:p>
          <w:p w14:paraId="4884A83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46F1383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350C017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shd w:val="clear" w:color="auto" w:fill="FFFFFF"/>
            <w:vAlign w:val="center"/>
          </w:tcPr>
          <w:p w14:paraId="5754BC4A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F41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6C45296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32C604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92" w:type="dxa"/>
            <w:vAlign w:val="center"/>
          </w:tcPr>
          <w:p w14:paraId="4116449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2109333</w:t>
            </w:r>
          </w:p>
        </w:tc>
        <w:tc>
          <w:tcPr>
            <w:tcW w:w="3876" w:type="dxa"/>
            <w:vAlign w:val="center"/>
          </w:tcPr>
          <w:p w14:paraId="47CBCDA0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数字设计认识实习3</w:t>
            </w:r>
          </w:p>
          <w:p w14:paraId="232619F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2</w:t>
            </w:r>
          </w:p>
        </w:tc>
        <w:tc>
          <w:tcPr>
            <w:tcW w:w="708" w:type="dxa"/>
            <w:vAlign w:val="center"/>
          </w:tcPr>
          <w:p w14:paraId="4628F521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259C2FE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46A159EA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3E3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7B213A7F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438527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92" w:type="dxa"/>
            <w:vAlign w:val="center"/>
          </w:tcPr>
          <w:p w14:paraId="5B27CFA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2109334</w:t>
            </w:r>
          </w:p>
        </w:tc>
        <w:tc>
          <w:tcPr>
            <w:tcW w:w="3876" w:type="dxa"/>
            <w:vAlign w:val="center"/>
          </w:tcPr>
          <w:p w14:paraId="0C5FD36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数字图像后期处理课程设计※（交互与虚拟）</w:t>
            </w:r>
          </w:p>
          <w:p w14:paraId="043BB8F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</w:t>
            </w:r>
          </w:p>
          <w:p w14:paraId="05A875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Curriculum design</w:t>
            </w:r>
          </w:p>
        </w:tc>
        <w:tc>
          <w:tcPr>
            <w:tcW w:w="708" w:type="dxa"/>
            <w:vAlign w:val="center"/>
          </w:tcPr>
          <w:p w14:paraId="5CCBF4CD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 w14:paraId="24380D5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561AAE67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F8B1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77CEA5C8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902B91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92" w:type="dxa"/>
            <w:vAlign w:val="center"/>
          </w:tcPr>
          <w:p w14:paraId="4694583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2109335</w:t>
            </w:r>
          </w:p>
        </w:tc>
        <w:tc>
          <w:tcPr>
            <w:tcW w:w="3876" w:type="dxa"/>
            <w:vAlign w:val="center"/>
          </w:tcPr>
          <w:p w14:paraId="38BA39F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多媒体交互设计课程设计※（交互）</w:t>
            </w:r>
          </w:p>
          <w:p w14:paraId="1DA12BD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interaction design  Curriculum design</w:t>
            </w:r>
          </w:p>
        </w:tc>
        <w:tc>
          <w:tcPr>
            <w:tcW w:w="708" w:type="dxa"/>
            <w:vAlign w:val="center"/>
          </w:tcPr>
          <w:p w14:paraId="59F15668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 w14:paraId="39E7036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43A3D187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99B7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1DE10DFB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9EC616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92" w:type="dxa"/>
            <w:vAlign w:val="center"/>
          </w:tcPr>
          <w:p w14:paraId="555A74E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2109336</w:t>
            </w:r>
          </w:p>
        </w:tc>
        <w:tc>
          <w:tcPr>
            <w:tcW w:w="3876" w:type="dxa"/>
            <w:vAlign w:val="center"/>
          </w:tcPr>
          <w:p w14:paraId="7698A57A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三维创意设计课程设计※（虚拟）</w:t>
            </w:r>
          </w:p>
          <w:p w14:paraId="54D6C9A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Creative Design Curriculum design</w:t>
            </w:r>
          </w:p>
        </w:tc>
        <w:tc>
          <w:tcPr>
            <w:tcW w:w="708" w:type="dxa"/>
            <w:vAlign w:val="center"/>
          </w:tcPr>
          <w:p w14:paraId="76B32544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 w14:paraId="318ADC0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7EE2B1D0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4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33FB7999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EA0E58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2" w:type="dxa"/>
            <w:vAlign w:val="center"/>
          </w:tcPr>
          <w:p w14:paraId="0684B2E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2109337</w:t>
            </w:r>
          </w:p>
        </w:tc>
        <w:tc>
          <w:tcPr>
            <w:tcW w:w="3876" w:type="dxa"/>
            <w:vAlign w:val="center"/>
          </w:tcPr>
          <w:p w14:paraId="2B79C804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三维专业软件课程设计※（交互与虚拟）</w:t>
            </w:r>
          </w:p>
          <w:p w14:paraId="22CC9134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3D professional software Curriculum design</w:t>
            </w:r>
          </w:p>
        </w:tc>
        <w:tc>
          <w:tcPr>
            <w:tcW w:w="708" w:type="dxa"/>
            <w:vAlign w:val="center"/>
          </w:tcPr>
          <w:p w14:paraId="4F2E2A2E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 w14:paraId="108E9AA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15F52033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25B1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799D1BA8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7092701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2" w:type="dxa"/>
            <w:vAlign w:val="center"/>
          </w:tcPr>
          <w:p w14:paraId="0976396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2109338</w:t>
            </w:r>
          </w:p>
        </w:tc>
        <w:tc>
          <w:tcPr>
            <w:tcW w:w="3876" w:type="dxa"/>
            <w:vAlign w:val="center"/>
          </w:tcPr>
          <w:p w14:paraId="0FCD4BEA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网站整体形象策划与包装课程设计※（交互）</w:t>
            </w:r>
          </w:p>
          <w:p w14:paraId="671ED436"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Website image planning and packaging Curriculum design</w:t>
            </w:r>
          </w:p>
        </w:tc>
        <w:tc>
          <w:tcPr>
            <w:tcW w:w="708" w:type="dxa"/>
            <w:vAlign w:val="center"/>
          </w:tcPr>
          <w:p w14:paraId="0A71C627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 w14:paraId="53CE6F5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02ED9A9D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AEB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shd w:val="clear" w:color="auto" w:fill="auto"/>
            <w:vAlign w:val="center"/>
          </w:tcPr>
          <w:p w14:paraId="23B61402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025E6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2" w:type="dxa"/>
            <w:shd w:val="clear" w:color="auto" w:fill="FFFFFF"/>
            <w:vAlign w:val="center"/>
          </w:tcPr>
          <w:p w14:paraId="4457F1C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2109339</w:t>
            </w:r>
          </w:p>
        </w:tc>
        <w:tc>
          <w:tcPr>
            <w:tcW w:w="3876" w:type="dxa"/>
            <w:shd w:val="clear" w:color="auto" w:fill="FFFFFF"/>
            <w:vAlign w:val="center"/>
          </w:tcPr>
          <w:p w14:paraId="128ED9CC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移动终端网络影视创作与后期制作课程设计※（虚拟）</w:t>
            </w:r>
          </w:p>
          <w:p w14:paraId="5555E876"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Production and production of mobile terminal network Curriculum design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37E0E6D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371A8CC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shd w:val="clear" w:color="auto" w:fill="FFFFFF"/>
            <w:vAlign w:val="center"/>
          </w:tcPr>
          <w:p w14:paraId="625F8C3A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71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25B9E776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D478EA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2" w:type="dxa"/>
            <w:vAlign w:val="center"/>
          </w:tcPr>
          <w:p w14:paraId="5558BA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0900A34</w:t>
            </w:r>
          </w:p>
        </w:tc>
        <w:tc>
          <w:tcPr>
            <w:tcW w:w="3876" w:type="dxa"/>
            <w:vAlign w:val="center"/>
          </w:tcPr>
          <w:p w14:paraId="47391EF1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空间构成与表现※</w:t>
            </w:r>
          </w:p>
          <w:p w14:paraId="52ACB8A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Space composition and performance</w:t>
            </w:r>
          </w:p>
        </w:tc>
        <w:tc>
          <w:tcPr>
            <w:tcW w:w="708" w:type="dxa"/>
            <w:vAlign w:val="center"/>
          </w:tcPr>
          <w:p w14:paraId="6D483AC1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vAlign w:val="center"/>
          </w:tcPr>
          <w:p w14:paraId="2A06F14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0A8AE3C4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1F75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14C1E99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35DB60E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2" w:type="dxa"/>
            <w:vAlign w:val="center"/>
          </w:tcPr>
          <w:p w14:paraId="2578A8F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2109341</w:t>
            </w:r>
          </w:p>
        </w:tc>
        <w:tc>
          <w:tcPr>
            <w:tcW w:w="3876" w:type="dxa"/>
            <w:vAlign w:val="center"/>
          </w:tcPr>
          <w:p w14:paraId="584A8F88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数字媒体设计创新训练1</w:t>
            </w:r>
          </w:p>
          <w:p w14:paraId="7327ADC2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1</w:t>
            </w:r>
          </w:p>
        </w:tc>
        <w:tc>
          <w:tcPr>
            <w:tcW w:w="708" w:type="dxa"/>
            <w:vAlign w:val="center"/>
          </w:tcPr>
          <w:p w14:paraId="7AA6602A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05D90E6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70307390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FCAE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569C8331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0967C1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2" w:type="dxa"/>
            <w:vAlign w:val="center"/>
          </w:tcPr>
          <w:p w14:paraId="52D7FE8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2109342</w:t>
            </w:r>
          </w:p>
        </w:tc>
        <w:tc>
          <w:tcPr>
            <w:tcW w:w="3876" w:type="dxa"/>
            <w:vAlign w:val="center"/>
          </w:tcPr>
          <w:p w14:paraId="7F1E2A40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数字媒体设计创新训练2</w:t>
            </w:r>
          </w:p>
          <w:p w14:paraId="75FF7B89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2</w:t>
            </w:r>
          </w:p>
        </w:tc>
        <w:tc>
          <w:tcPr>
            <w:tcW w:w="708" w:type="dxa"/>
            <w:vAlign w:val="center"/>
          </w:tcPr>
          <w:p w14:paraId="4F86724F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1A6A193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7E2E62A5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61BC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16DBDFAF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6AE7C4D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92" w:type="dxa"/>
            <w:vAlign w:val="center"/>
          </w:tcPr>
          <w:p w14:paraId="23188BB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2109343</w:t>
            </w:r>
          </w:p>
        </w:tc>
        <w:tc>
          <w:tcPr>
            <w:tcW w:w="3876" w:type="dxa"/>
            <w:vAlign w:val="center"/>
          </w:tcPr>
          <w:p w14:paraId="32DA924E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数字媒体设计创新训练3</w:t>
            </w:r>
          </w:p>
          <w:p w14:paraId="512E8AEF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3</w:t>
            </w:r>
          </w:p>
        </w:tc>
        <w:tc>
          <w:tcPr>
            <w:tcW w:w="708" w:type="dxa"/>
            <w:vAlign w:val="center"/>
          </w:tcPr>
          <w:p w14:paraId="0D33EAB7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 w14:paraId="5D076F9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65A1D357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DBF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 w14:paraId="2619EAA6"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580AE28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92" w:type="dxa"/>
            <w:vAlign w:val="center"/>
          </w:tcPr>
          <w:p w14:paraId="52255D5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0900105</w:t>
            </w:r>
          </w:p>
        </w:tc>
        <w:tc>
          <w:tcPr>
            <w:tcW w:w="3876" w:type="dxa"/>
            <w:vAlign w:val="center"/>
          </w:tcPr>
          <w:p w14:paraId="107A8576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</w:t>
            </w:r>
          </w:p>
          <w:p w14:paraId="597EC89B"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design</w:t>
            </w:r>
          </w:p>
        </w:tc>
        <w:tc>
          <w:tcPr>
            <w:tcW w:w="708" w:type="dxa"/>
            <w:vAlign w:val="center"/>
          </w:tcPr>
          <w:p w14:paraId="72C27F7B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0" w:type="dxa"/>
            <w:vAlign w:val="center"/>
          </w:tcPr>
          <w:p w14:paraId="07C243F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 w14:paraId="7E337BB1"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1660FC7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83550FC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4E89316D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36E6FCE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4D2C3890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567F224D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73EEE316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F074FC9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CBF3D2D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6BFDE223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EEE174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5F100D74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2144D52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078465">
      <w:pPr>
        <w:overflowPunct w:val="0"/>
        <w:spacing w:line="370" w:lineRule="auto"/>
        <w:jc w:val="center"/>
        <w:outlineLvl w:val="0"/>
        <w:rPr>
          <w:rFonts w:eastAsia="黑体"/>
          <w:bCs/>
          <w:color w:val="000000"/>
          <w:sz w:val="44"/>
          <w:szCs w:val="44"/>
        </w:rPr>
      </w:pPr>
      <w:bookmarkStart w:id="12" w:name="_Toc31172"/>
      <w:bookmarkStart w:id="13" w:name="_Toc18941"/>
      <w:r>
        <w:rPr>
          <w:rFonts w:eastAsia="黑体"/>
          <w:bCs/>
          <w:color w:val="000000"/>
          <w:sz w:val="44"/>
          <w:szCs w:val="44"/>
        </w:rPr>
        <w:t>产品设计专业</w:t>
      </w:r>
      <w:bookmarkEnd w:id="12"/>
      <w:r>
        <w:rPr>
          <w:rFonts w:hint="eastAsia" w:eastAsia="黑体"/>
          <w:bCs/>
          <w:color w:val="000000"/>
          <w:sz w:val="44"/>
          <w:szCs w:val="44"/>
        </w:rPr>
        <w:t>课程归属</w:t>
      </w:r>
      <w:bookmarkEnd w:id="13"/>
    </w:p>
    <w:p w14:paraId="19C68166">
      <w:pPr>
        <w:overflowPunct w:val="0"/>
        <w:spacing w:line="370" w:lineRule="auto"/>
        <w:jc w:val="center"/>
        <w:rPr>
          <w:rFonts w:eastAsia="黑体"/>
          <w:b/>
          <w:bCs/>
          <w:color w:val="000000"/>
          <w:sz w:val="28"/>
        </w:rPr>
      </w:pPr>
      <w:r>
        <w:rPr>
          <w:b/>
          <w:bCs/>
          <w:color w:val="000000"/>
          <w:szCs w:val="21"/>
        </w:rPr>
        <w:t>表3：产品设计专业教学进程安排（公共基础）</w:t>
      </w:r>
    </w:p>
    <w:tbl>
      <w:tblPr>
        <w:tblStyle w:val="39"/>
        <w:tblW w:w="893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43"/>
        <w:gridCol w:w="592"/>
        <w:gridCol w:w="529"/>
        <w:gridCol w:w="1200"/>
        <w:gridCol w:w="3374"/>
        <w:gridCol w:w="850"/>
        <w:gridCol w:w="851"/>
        <w:gridCol w:w="992"/>
      </w:tblGrid>
      <w:tr w14:paraId="0A1D51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C551F65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35A77FC1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0FDD1940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05F8DB5C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66DB7F3C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BF1917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6A764568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90C2656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875453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AC42EC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44D2D6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61303D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公</w:t>
            </w:r>
          </w:p>
          <w:p w14:paraId="03F023C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共</w:t>
            </w:r>
          </w:p>
          <w:p w14:paraId="29BE271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</w:t>
            </w:r>
          </w:p>
          <w:p w14:paraId="5065C5D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础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14:paraId="099D3B5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42A35AF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3F12C77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F08E1C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0000088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4F6DFFD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3B27DE7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CB8A0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1870DFF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14:paraId="494C87D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52BF1A4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33FD5A6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428BD1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7015589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5661280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B75EE7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8ABCA3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EEF7A0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A9B88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31F3ADE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马院</w:t>
            </w:r>
          </w:p>
        </w:tc>
      </w:tr>
      <w:tr w14:paraId="666EAF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7B574C0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40D541E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783B00C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00" w:type="dxa"/>
            <w:vAlign w:val="center"/>
          </w:tcPr>
          <w:p w14:paraId="5555E56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0000089</w:t>
            </w:r>
          </w:p>
        </w:tc>
        <w:tc>
          <w:tcPr>
            <w:tcW w:w="3374" w:type="dxa"/>
            <w:vAlign w:val="center"/>
          </w:tcPr>
          <w:p w14:paraId="0AFD2A2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1969CFC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850" w:type="dxa"/>
            <w:vAlign w:val="center"/>
          </w:tcPr>
          <w:p w14:paraId="52B1808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19C9FA1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27D56D6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5F63B1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2838648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3946EDC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4CDC7FB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00" w:type="dxa"/>
            <w:vAlign w:val="center"/>
          </w:tcPr>
          <w:p w14:paraId="264E818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0000090</w:t>
            </w:r>
          </w:p>
        </w:tc>
        <w:tc>
          <w:tcPr>
            <w:tcW w:w="3374" w:type="dxa"/>
            <w:vAlign w:val="center"/>
          </w:tcPr>
          <w:p w14:paraId="3EB7EB5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354123D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850" w:type="dxa"/>
            <w:vAlign w:val="center"/>
          </w:tcPr>
          <w:p w14:paraId="4B8D91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75990DF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1CBAA3E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6959C8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1DCE00F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15CD94C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10321A3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00" w:type="dxa"/>
            <w:vAlign w:val="center"/>
          </w:tcPr>
          <w:p w14:paraId="0EB0322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2118002</w:t>
            </w:r>
          </w:p>
        </w:tc>
        <w:tc>
          <w:tcPr>
            <w:tcW w:w="3374" w:type="dxa"/>
            <w:vAlign w:val="center"/>
          </w:tcPr>
          <w:p w14:paraId="39FC40E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46C6CF9C">
            <w:pPr>
              <w:overflowPunct w:val="0"/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50" w:type="dxa"/>
            <w:vAlign w:val="center"/>
          </w:tcPr>
          <w:p w14:paraId="054011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62F2A45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1FA0785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23FD89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55D808A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0D91C35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6B72E19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200" w:type="dxa"/>
            <w:vAlign w:val="center"/>
          </w:tcPr>
          <w:p w14:paraId="4B345B68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2118001</w:t>
            </w:r>
          </w:p>
        </w:tc>
        <w:tc>
          <w:tcPr>
            <w:tcW w:w="3374" w:type="dxa"/>
            <w:vAlign w:val="center"/>
          </w:tcPr>
          <w:p w14:paraId="5D0A004F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习近平新时代中国特色社会主义思想概论</w:t>
            </w:r>
          </w:p>
          <w:p w14:paraId="58A3196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850" w:type="dxa"/>
            <w:vAlign w:val="center"/>
          </w:tcPr>
          <w:p w14:paraId="6B917FF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09DC9C2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79A4DC9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209CD3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6E1E591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49C5CB6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47CF06A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200" w:type="dxa"/>
            <w:vAlign w:val="center"/>
          </w:tcPr>
          <w:p w14:paraId="5626138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0000092</w:t>
            </w:r>
          </w:p>
        </w:tc>
        <w:tc>
          <w:tcPr>
            <w:tcW w:w="3374" w:type="dxa"/>
            <w:vAlign w:val="center"/>
          </w:tcPr>
          <w:p w14:paraId="1310A94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形势与政策</w:t>
            </w:r>
          </w:p>
          <w:p w14:paraId="15C0044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Situation and Policy</w:t>
            </w:r>
          </w:p>
        </w:tc>
        <w:tc>
          <w:tcPr>
            <w:tcW w:w="850" w:type="dxa"/>
            <w:vAlign w:val="center"/>
          </w:tcPr>
          <w:p w14:paraId="0E811AD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2B060FD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27707E1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7A291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2541CDC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4712E95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00F2228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200" w:type="dxa"/>
            <w:vAlign w:val="center"/>
          </w:tcPr>
          <w:p w14:paraId="6156B51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0000005B</w:t>
            </w:r>
          </w:p>
        </w:tc>
        <w:tc>
          <w:tcPr>
            <w:tcW w:w="3374" w:type="dxa"/>
            <w:vAlign w:val="center"/>
          </w:tcPr>
          <w:p w14:paraId="00F85BAF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大学英语Ⅰ（艺术类）</w:t>
            </w:r>
          </w:p>
          <w:p w14:paraId="2A6DC917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Ⅰ</w:t>
            </w:r>
          </w:p>
        </w:tc>
        <w:tc>
          <w:tcPr>
            <w:tcW w:w="850" w:type="dxa"/>
            <w:vAlign w:val="center"/>
          </w:tcPr>
          <w:p w14:paraId="2ACC2A8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21C5287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6B2713F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27C3FD2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74E3311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2BAE1FD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64D8986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76C0BCB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63D30B4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232AB3F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779185B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14:paraId="4D1EDD3F">
            <w:pPr>
              <w:overflowPunct w:val="0"/>
              <w:snapToGrid w:val="0"/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F69A5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5498567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085B039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337457D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200" w:type="dxa"/>
            <w:vAlign w:val="center"/>
          </w:tcPr>
          <w:p w14:paraId="5BB8EF9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0000006B</w:t>
            </w:r>
          </w:p>
        </w:tc>
        <w:tc>
          <w:tcPr>
            <w:tcW w:w="3374" w:type="dxa"/>
            <w:vAlign w:val="center"/>
          </w:tcPr>
          <w:p w14:paraId="079C524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 Ⅱ（艺术类）</w:t>
            </w:r>
          </w:p>
          <w:p w14:paraId="1AFFD04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Ⅱ</w:t>
            </w:r>
          </w:p>
        </w:tc>
        <w:tc>
          <w:tcPr>
            <w:tcW w:w="850" w:type="dxa"/>
            <w:vAlign w:val="center"/>
          </w:tcPr>
          <w:p w14:paraId="0F0F2F0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3FB9FD3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65557BF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22EC7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5D44212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5CCCA6D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4DB0CCF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00" w:type="dxa"/>
            <w:vAlign w:val="center"/>
          </w:tcPr>
          <w:p w14:paraId="0DEB147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0000007B</w:t>
            </w:r>
          </w:p>
        </w:tc>
        <w:tc>
          <w:tcPr>
            <w:tcW w:w="3374" w:type="dxa"/>
            <w:vAlign w:val="center"/>
          </w:tcPr>
          <w:p w14:paraId="25BEEFB0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 Ⅲ（艺术类）</w:t>
            </w:r>
          </w:p>
          <w:p w14:paraId="047FA9B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Ⅲ</w:t>
            </w:r>
          </w:p>
        </w:tc>
        <w:tc>
          <w:tcPr>
            <w:tcW w:w="850" w:type="dxa"/>
            <w:vAlign w:val="center"/>
          </w:tcPr>
          <w:p w14:paraId="5056B12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37C9475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62047E7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6830F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18F4D4D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33D32EC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2E51CEE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vAlign w:val="center"/>
          </w:tcPr>
          <w:p w14:paraId="1043523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0000041</w:t>
            </w:r>
          </w:p>
        </w:tc>
        <w:tc>
          <w:tcPr>
            <w:tcW w:w="3374" w:type="dxa"/>
            <w:vAlign w:val="center"/>
          </w:tcPr>
          <w:p w14:paraId="13109DE8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Ⅰ</w:t>
            </w:r>
          </w:p>
          <w:p w14:paraId="33CEEC6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850" w:type="dxa"/>
            <w:vAlign w:val="center"/>
          </w:tcPr>
          <w:p w14:paraId="281FFD87">
            <w:pPr>
              <w:overflowPunct w:val="0"/>
              <w:snapToGrid w:val="0"/>
              <w:jc w:val="center"/>
              <w:rPr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42F9BC5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317B809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75BA4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11A0954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066A208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2FDE3F4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200" w:type="dxa"/>
            <w:vAlign w:val="center"/>
          </w:tcPr>
          <w:p w14:paraId="1C96FA0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0000042</w:t>
            </w:r>
          </w:p>
        </w:tc>
        <w:tc>
          <w:tcPr>
            <w:tcW w:w="3374" w:type="dxa"/>
            <w:vAlign w:val="center"/>
          </w:tcPr>
          <w:p w14:paraId="2162BF7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Ⅱ</w:t>
            </w:r>
          </w:p>
          <w:p w14:paraId="071C507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850" w:type="dxa"/>
            <w:vAlign w:val="center"/>
          </w:tcPr>
          <w:p w14:paraId="379F1F3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04868BE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4B799E0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FDB2D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757AD25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05C0622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7234A98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200" w:type="dxa"/>
            <w:vAlign w:val="center"/>
          </w:tcPr>
          <w:p w14:paraId="6917B8F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0000043</w:t>
            </w:r>
          </w:p>
        </w:tc>
        <w:tc>
          <w:tcPr>
            <w:tcW w:w="3374" w:type="dxa"/>
            <w:vAlign w:val="center"/>
          </w:tcPr>
          <w:p w14:paraId="6BE7D37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Ⅲ</w:t>
            </w:r>
          </w:p>
          <w:p w14:paraId="6C95D96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850" w:type="dxa"/>
            <w:vAlign w:val="center"/>
          </w:tcPr>
          <w:p w14:paraId="2651166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3EF2F9A8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0162B95B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323C0C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48557E1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0A461BF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20FEE9E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200" w:type="dxa"/>
            <w:vAlign w:val="center"/>
          </w:tcPr>
          <w:p w14:paraId="2412E3A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0000044</w:t>
            </w:r>
          </w:p>
        </w:tc>
        <w:tc>
          <w:tcPr>
            <w:tcW w:w="3374" w:type="dxa"/>
            <w:vAlign w:val="center"/>
          </w:tcPr>
          <w:p w14:paraId="5D3FC5E0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Ⅳ</w:t>
            </w:r>
          </w:p>
          <w:p w14:paraId="4831FD2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850" w:type="dxa"/>
            <w:vAlign w:val="center"/>
          </w:tcPr>
          <w:p w14:paraId="60E579F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2C07A387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6D173395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14:paraId="6501A1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 w14:paraId="155C768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 w14:paraId="521ACDC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2F8A700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200" w:type="dxa"/>
            <w:vAlign w:val="center"/>
          </w:tcPr>
          <w:p w14:paraId="40B58AAE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00000E3</w:t>
            </w:r>
          </w:p>
        </w:tc>
        <w:tc>
          <w:tcPr>
            <w:tcW w:w="3374" w:type="dxa"/>
            <w:vAlign w:val="center"/>
          </w:tcPr>
          <w:p w14:paraId="35AFDE4A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信息技术应用基础</w:t>
            </w:r>
          </w:p>
          <w:p w14:paraId="0282BB6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（艺术类）</w:t>
            </w:r>
          </w:p>
          <w:p w14:paraId="479A861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Introduction to Information Technology</w:t>
            </w:r>
          </w:p>
        </w:tc>
        <w:tc>
          <w:tcPr>
            <w:tcW w:w="850" w:type="dxa"/>
            <w:vAlign w:val="center"/>
          </w:tcPr>
          <w:p w14:paraId="4D704780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7B061B5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3A68AEB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  <w:p w14:paraId="1627396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 w14:paraId="736A1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restart"/>
            <w:textDirection w:val="tbLrV"/>
            <w:vAlign w:val="center"/>
          </w:tcPr>
          <w:p w14:paraId="2EA881AD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592" w:type="dxa"/>
            <w:vMerge w:val="restart"/>
            <w:textDirection w:val="tbRlV"/>
            <w:vAlign w:val="center"/>
          </w:tcPr>
          <w:p w14:paraId="0DAAEED4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限选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46410C8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20FE35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686B347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大学生心理健康教育</w:t>
            </w:r>
          </w:p>
          <w:p w14:paraId="239DF63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E2311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3211811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 w14:paraId="1E5AB3D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CCFE334"/>
          <w:p w14:paraId="3F110134">
            <w:pPr>
              <w:ind w:firstLine="180" w:firstLineChars="1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4B9E5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028F23E1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3264A6F8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4705E63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5A4C8DB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08F2D09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大学生职业生涯规划</w:t>
            </w:r>
          </w:p>
          <w:p w14:paraId="6DB1A2A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05DC8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28128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continue"/>
          </w:tcPr>
          <w:p w14:paraId="7CEE07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02B8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1796705B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1EBEC8B8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319E499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6B9BAAF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75CA7C6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大学生创新创业指导</w:t>
            </w:r>
          </w:p>
          <w:p w14:paraId="368C9BF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1412695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3921F5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 w14:paraId="6670AC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679FADF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  <w:color w:val="000000"/>
              </w:rPr>
              <w:t>双创院</w:t>
            </w:r>
          </w:p>
        </w:tc>
      </w:tr>
      <w:tr w14:paraId="4DF49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723094D3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214C5FE4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48013B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05F50B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4A80052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大学生就业指导实务</w:t>
            </w:r>
          </w:p>
          <w:p w14:paraId="0FABB28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Counel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25541B8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22C44D9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 w14:paraId="337EF955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3A67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29B18CAB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21A8D027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799D9C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3949E40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016BA67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军事理论</w:t>
            </w:r>
          </w:p>
          <w:p w14:paraId="466B3AE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83F5A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5E0CC92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 w14:paraId="10301FF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DA7584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34F1B1CD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7503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37C1AC07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677178A1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4FD29F0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654AF96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40C9DA3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劳动通论</w:t>
            </w:r>
          </w:p>
          <w:p w14:paraId="08ACDC2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92C50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1FA556B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continue"/>
          </w:tcPr>
          <w:p w14:paraId="6051BE5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64E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406E9EA0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textDirection w:val="tbRlV"/>
            <w:vAlign w:val="center"/>
          </w:tcPr>
          <w:p w14:paraId="7E8AF1F4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任选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3BA964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08D07AAB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045C0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B2DD7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14:paraId="34BF95B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 w14:paraId="2ED66D2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C15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5B49108C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0C77CDF2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716BB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7206F0DC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0A229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5A2AD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14:paraId="0CD7A28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 w14:paraId="767B82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E648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5BF614B3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096B5BD3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16A336F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4D6D579F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655388EC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52E3A9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0BDBA5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 w14:paraId="036A940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2DB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3E3961E2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10570C8E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7F0D6A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6A68173F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1E55067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4B437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64C54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 w14:paraId="43E63D2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FD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 w14:paraId="66D245D4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 w14:paraId="3BEAF26E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65793D0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 w14:paraId="21F19E2E"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 w14:paraId="061FF3B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60CE8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23934CC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 w14:paraId="1950E5F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65AFA95F">
      <w:pPr>
        <w:overflowPunct w:val="0"/>
        <w:spacing w:line="370" w:lineRule="auto"/>
      </w:pPr>
    </w:p>
    <w:p w14:paraId="16D6B925">
      <w:pPr>
        <w:overflowPunct w:val="0"/>
        <w:spacing w:line="370" w:lineRule="auto"/>
        <w:rPr>
          <w:color w:val="000000"/>
          <w:szCs w:val="21"/>
        </w:rPr>
      </w:pPr>
    </w:p>
    <w:p w14:paraId="271FA832">
      <w:pPr>
        <w:overflowPunct w:val="0"/>
        <w:spacing w:line="370" w:lineRule="auto"/>
        <w:rPr>
          <w:color w:val="000000"/>
          <w:szCs w:val="21"/>
        </w:rPr>
      </w:pPr>
      <w:r>
        <w:rPr>
          <w:color w:val="000000"/>
          <w:szCs w:val="21"/>
        </w:rPr>
        <w:br w:type="page"/>
      </w:r>
    </w:p>
    <w:p w14:paraId="2470847B">
      <w:pPr>
        <w:overflowPunct w:val="0"/>
        <w:spacing w:line="370" w:lineRule="auto"/>
        <w:jc w:val="center"/>
        <w:rPr>
          <w:b/>
          <w:bCs/>
        </w:rPr>
      </w:pPr>
      <w:r>
        <w:rPr>
          <w:b/>
          <w:bCs/>
          <w:color w:val="000000"/>
          <w:szCs w:val="21"/>
        </w:rPr>
        <w:t>表4：产品设计专业教学进程安排（专业基础）</w:t>
      </w:r>
    </w:p>
    <w:tbl>
      <w:tblPr>
        <w:tblStyle w:val="39"/>
        <w:tblW w:w="89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567"/>
        <w:gridCol w:w="567"/>
        <w:gridCol w:w="851"/>
        <w:gridCol w:w="3277"/>
        <w:gridCol w:w="1276"/>
        <w:gridCol w:w="850"/>
        <w:gridCol w:w="851"/>
      </w:tblGrid>
      <w:tr w14:paraId="1F6570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0" w:hRule="atLeast"/>
          <w:jc w:val="center"/>
        </w:trPr>
        <w:tc>
          <w:tcPr>
            <w:tcW w:w="701" w:type="dxa"/>
            <w:noWrap/>
            <w:vAlign w:val="center"/>
          </w:tcPr>
          <w:p w14:paraId="04019CEB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7DFA29B4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/>
            <w:vAlign w:val="center"/>
          </w:tcPr>
          <w:p w14:paraId="0F520DB6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3CA84DF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/>
            <w:vAlign w:val="center"/>
          </w:tcPr>
          <w:p w14:paraId="1C8C5E5D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51" w:type="dxa"/>
            <w:noWrap/>
            <w:vAlign w:val="center"/>
          </w:tcPr>
          <w:p w14:paraId="238A5658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277" w:type="dxa"/>
            <w:noWrap/>
            <w:vAlign w:val="center"/>
          </w:tcPr>
          <w:p w14:paraId="5FFF526F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1276" w:type="dxa"/>
            <w:noWrap/>
            <w:vAlign w:val="center"/>
          </w:tcPr>
          <w:p w14:paraId="4FA10267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0" w:type="dxa"/>
            <w:vAlign w:val="center"/>
          </w:tcPr>
          <w:p w14:paraId="0A11278B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851" w:type="dxa"/>
            <w:tcBorders>
              <w:right w:val="double" w:color="auto" w:sz="4" w:space="0"/>
            </w:tcBorders>
            <w:vAlign w:val="center"/>
          </w:tcPr>
          <w:p w14:paraId="383D1BC9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31860D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 w14:paraId="24477F5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 w14:paraId="0BAF294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 w14:paraId="185D0AF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</w:t>
            </w:r>
          </w:p>
          <w:p w14:paraId="729F5E3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47A000A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33D111C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 w14:paraId="7B68678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" w:type="dxa"/>
            <w:noWrap/>
            <w:vAlign w:val="center"/>
          </w:tcPr>
          <w:p w14:paraId="3D94A02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0900121</w:t>
            </w:r>
          </w:p>
        </w:tc>
        <w:tc>
          <w:tcPr>
            <w:tcW w:w="3277" w:type="dxa"/>
            <w:noWrap/>
            <w:vAlign w:val="center"/>
          </w:tcPr>
          <w:p w14:paraId="0FF57568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设计素描</w:t>
            </w:r>
          </w:p>
          <w:p w14:paraId="403ADFD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t>Design sketching</w:t>
            </w:r>
          </w:p>
        </w:tc>
        <w:tc>
          <w:tcPr>
            <w:tcW w:w="1276" w:type="dxa"/>
            <w:noWrap/>
            <w:vAlign w:val="center"/>
          </w:tcPr>
          <w:p w14:paraId="2800C5D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14:paraId="7C1F514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5CBDA15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4C637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198F860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2A835E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940A34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51" w:type="dxa"/>
            <w:noWrap/>
            <w:vAlign w:val="center"/>
          </w:tcPr>
          <w:p w14:paraId="6AC187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0900122</w:t>
            </w:r>
          </w:p>
        </w:tc>
        <w:tc>
          <w:tcPr>
            <w:tcW w:w="3277" w:type="dxa"/>
            <w:noWrap/>
            <w:vAlign w:val="center"/>
          </w:tcPr>
          <w:p w14:paraId="389A7826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rPr>
                <w:u w:color="FF0000"/>
              </w:rPr>
              <w:t>设计色彩</w:t>
            </w:r>
          </w:p>
          <w:p w14:paraId="06B203A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t>Design color</w:t>
            </w:r>
          </w:p>
        </w:tc>
        <w:tc>
          <w:tcPr>
            <w:tcW w:w="1276" w:type="dxa"/>
            <w:noWrap/>
            <w:vAlign w:val="center"/>
          </w:tcPr>
          <w:p w14:paraId="16C9061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14:paraId="415F24A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5B44976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A2FA8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4D5C6C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F19167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C5A22B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851" w:type="dxa"/>
            <w:noWrap/>
            <w:vAlign w:val="center"/>
          </w:tcPr>
          <w:p w14:paraId="1E80BCD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2109564</w:t>
            </w:r>
          </w:p>
        </w:tc>
        <w:tc>
          <w:tcPr>
            <w:tcW w:w="3277" w:type="dxa"/>
            <w:noWrap/>
            <w:vAlign w:val="center"/>
          </w:tcPr>
          <w:p w14:paraId="70796E3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平面基础软件</w:t>
            </w:r>
          </w:p>
          <w:p w14:paraId="3C0BDBC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Plane software foundation</w:t>
            </w:r>
          </w:p>
        </w:tc>
        <w:tc>
          <w:tcPr>
            <w:tcW w:w="1276" w:type="dxa"/>
            <w:noWrap/>
            <w:vAlign w:val="center"/>
          </w:tcPr>
          <w:p w14:paraId="50EB26E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 w14:paraId="7341BD1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22F6B99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4E81F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2EDBF89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05C95CC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34EC729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51" w:type="dxa"/>
            <w:noWrap/>
            <w:vAlign w:val="center"/>
          </w:tcPr>
          <w:p w14:paraId="0A5108F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2109523</w:t>
            </w:r>
          </w:p>
        </w:tc>
        <w:tc>
          <w:tcPr>
            <w:tcW w:w="3277" w:type="dxa"/>
            <w:noWrap/>
            <w:vAlign w:val="center"/>
          </w:tcPr>
          <w:p w14:paraId="123D5DDE">
            <w:pPr>
              <w:pStyle w:val="56"/>
              <w:wordWrap/>
              <w:overflowPunct w:val="0"/>
              <w:snapToGrid w:val="0"/>
              <w:spacing w:line="240" w:lineRule="auto"/>
              <w:rPr>
                <w:strike/>
                <w:color w:val="000000"/>
                <w:szCs w:val="21"/>
              </w:rPr>
            </w:pPr>
            <w:r>
              <w:rPr>
                <w:szCs w:val="21"/>
              </w:rPr>
              <w:t>设计概论</w:t>
            </w:r>
          </w:p>
          <w:p w14:paraId="71FBA25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Design principle</w:t>
            </w:r>
          </w:p>
        </w:tc>
        <w:tc>
          <w:tcPr>
            <w:tcW w:w="1276" w:type="dxa"/>
            <w:noWrap/>
            <w:vAlign w:val="center"/>
          </w:tcPr>
          <w:p w14:paraId="2A1F3B3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614778B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7AF39D4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67C9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2F20ABE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0E7D35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79DF837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noWrap/>
            <w:vAlign w:val="center"/>
          </w:tcPr>
          <w:p w14:paraId="0F1206E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2109582</w:t>
            </w:r>
          </w:p>
        </w:tc>
        <w:tc>
          <w:tcPr>
            <w:tcW w:w="3277" w:type="dxa"/>
            <w:noWrap/>
            <w:vAlign w:val="center"/>
          </w:tcPr>
          <w:p w14:paraId="5587DB2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产品设计专业导论</w:t>
            </w:r>
          </w:p>
          <w:p w14:paraId="1D0694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Introduction to Product Design</w:t>
            </w:r>
          </w:p>
        </w:tc>
        <w:tc>
          <w:tcPr>
            <w:tcW w:w="1276" w:type="dxa"/>
            <w:noWrap/>
            <w:vAlign w:val="center"/>
          </w:tcPr>
          <w:p w14:paraId="542C568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14:paraId="32A67E6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2271274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28365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F755E4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4D2F3D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1F88478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851" w:type="dxa"/>
            <w:noWrap/>
            <w:vAlign w:val="center"/>
          </w:tcPr>
          <w:p w14:paraId="614A4B4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277" w:type="dxa"/>
            <w:noWrap/>
            <w:vAlign w:val="center"/>
          </w:tcPr>
          <w:p w14:paraId="2583A393"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美学基础</w:t>
            </w:r>
          </w:p>
          <w:p w14:paraId="41DB184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Aesthetic principles</w:t>
            </w:r>
          </w:p>
        </w:tc>
        <w:tc>
          <w:tcPr>
            <w:tcW w:w="1276" w:type="dxa"/>
            <w:noWrap/>
            <w:vAlign w:val="center"/>
          </w:tcPr>
          <w:p w14:paraId="5381494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360DED1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6C1C906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D24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2B3A3F8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BE1DCF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DF72EB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1" w:type="dxa"/>
            <w:noWrap/>
            <w:vAlign w:val="center"/>
          </w:tcPr>
          <w:p w14:paraId="6393969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2109231</w:t>
            </w:r>
          </w:p>
        </w:tc>
        <w:tc>
          <w:tcPr>
            <w:tcW w:w="3277" w:type="dxa"/>
            <w:noWrap/>
            <w:vAlign w:val="center"/>
          </w:tcPr>
          <w:p w14:paraId="42A7849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计算机制图及CAD</w:t>
            </w:r>
          </w:p>
          <w:p w14:paraId="1BD9C74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Computer graphics and CAD</w:t>
            </w:r>
          </w:p>
        </w:tc>
        <w:tc>
          <w:tcPr>
            <w:tcW w:w="1276" w:type="dxa"/>
            <w:noWrap/>
            <w:vAlign w:val="center"/>
          </w:tcPr>
          <w:p w14:paraId="221A255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 w14:paraId="64BD5A08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0E4B7F5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C7A15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4C0676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1D7500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2379BD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851" w:type="dxa"/>
            <w:noWrap/>
            <w:vAlign w:val="center"/>
          </w:tcPr>
          <w:p w14:paraId="15121E0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0301002A</w:t>
            </w:r>
          </w:p>
        </w:tc>
        <w:tc>
          <w:tcPr>
            <w:tcW w:w="3277" w:type="dxa"/>
            <w:noWrap/>
            <w:vAlign w:val="center"/>
          </w:tcPr>
          <w:p w14:paraId="647F3BA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工程制图基础</w:t>
            </w:r>
          </w:p>
          <w:p w14:paraId="7EDAA1B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Mapping based</w:t>
            </w:r>
          </w:p>
        </w:tc>
        <w:tc>
          <w:tcPr>
            <w:tcW w:w="1276" w:type="dxa"/>
            <w:noWrap/>
            <w:vAlign w:val="center"/>
          </w:tcPr>
          <w:p w14:paraId="6A0BCF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1254F82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03AFFAC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9EA20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6A85C06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7D289CB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1BD2B11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851" w:type="dxa"/>
            <w:noWrap/>
            <w:vAlign w:val="center"/>
          </w:tcPr>
          <w:p w14:paraId="64F0F57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2109344</w:t>
            </w:r>
          </w:p>
        </w:tc>
        <w:tc>
          <w:tcPr>
            <w:tcW w:w="3277" w:type="dxa"/>
            <w:noWrap/>
            <w:vAlign w:val="center"/>
          </w:tcPr>
          <w:p w14:paraId="39BBF89B"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现代设计史</w:t>
            </w:r>
          </w:p>
          <w:p w14:paraId="48C8B30C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rPr>
                <w:color w:val="000000"/>
                <w:szCs w:val="21"/>
              </w:rPr>
              <w:t>History of Modern Design</w:t>
            </w:r>
          </w:p>
        </w:tc>
        <w:tc>
          <w:tcPr>
            <w:tcW w:w="1276" w:type="dxa"/>
            <w:noWrap/>
            <w:vAlign w:val="center"/>
          </w:tcPr>
          <w:p w14:paraId="7B3A748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 w14:paraId="48CDC5BB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3B20CC6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E9177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0BDDCA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9094BD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72CBA98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noWrap/>
            <w:vAlign w:val="center"/>
          </w:tcPr>
          <w:p w14:paraId="1E25EE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2109538</w:t>
            </w:r>
          </w:p>
        </w:tc>
        <w:tc>
          <w:tcPr>
            <w:tcW w:w="3277" w:type="dxa"/>
            <w:noWrap/>
            <w:vAlign w:val="center"/>
          </w:tcPr>
          <w:p w14:paraId="5CF1E7B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rPr>
                <w:lang w:val="zh-TW" w:eastAsia="zh-TW"/>
              </w:rPr>
              <w:t>产品摄影</w:t>
            </w:r>
          </w:p>
          <w:p w14:paraId="1C0BF25D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szCs w:val="21"/>
              </w:rPr>
            </w:pPr>
            <w:r>
              <w:rPr>
                <w:rFonts w:eastAsia="PMingLiU"/>
                <w:color w:val="000000"/>
                <w:szCs w:val="21"/>
              </w:rPr>
              <w:t>Product Photography</w:t>
            </w:r>
          </w:p>
        </w:tc>
        <w:tc>
          <w:tcPr>
            <w:tcW w:w="1276" w:type="dxa"/>
            <w:noWrap/>
            <w:vAlign w:val="center"/>
          </w:tcPr>
          <w:p w14:paraId="006806D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2</w:t>
            </w:r>
          </w:p>
        </w:tc>
        <w:tc>
          <w:tcPr>
            <w:tcW w:w="850" w:type="dxa"/>
            <w:vAlign w:val="center"/>
          </w:tcPr>
          <w:p w14:paraId="4C125BC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5D69FF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1843A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4D7F87A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32352CC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372A68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851" w:type="dxa"/>
            <w:noWrap/>
            <w:vAlign w:val="center"/>
          </w:tcPr>
          <w:p w14:paraId="378A4A93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2109583</w:t>
            </w:r>
          </w:p>
        </w:tc>
        <w:tc>
          <w:tcPr>
            <w:tcW w:w="3277" w:type="dxa"/>
            <w:noWrap/>
            <w:vAlign w:val="center"/>
          </w:tcPr>
          <w:p w14:paraId="2DF504D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形态构成</w:t>
            </w:r>
          </w:p>
          <w:p w14:paraId="5A77E1E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Morphological composition</w:t>
            </w:r>
          </w:p>
        </w:tc>
        <w:tc>
          <w:tcPr>
            <w:tcW w:w="1276" w:type="dxa"/>
            <w:noWrap/>
            <w:vAlign w:val="center"/>
          </w:tcPr>
          <w:p w14:paraId="3970BF9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39363608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4A25C1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F9F4A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C90B4D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4C5A6F9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5ED9D5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noWrap/>
            <w:vAlign w:val="center"/>
          </w:tcPr>
          <w:p w14:paraId="565B592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2109539</w:t>
            </w:r>
          </w:p>
        </w:tc>
        <w:tc>
          <w:tcPr>
            <w:tcW w:w="3277" w:type="dxa"/>
            <w:noWrap/>
            <w:vAlign w:val="center"/>
          </w:tcPr>
          <w:p w14:paraId="1CE3A84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手绘表现技法</w:t>
            </w:r>
          </w:p>
          <w:p w14:paraId="3AE6D50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Hand-painted representation</w:t>
            </w:r>
          </w:p>
        </w:tc>
        <w:tc>
          <w:tcPr>
            <w:tcW w:w="1276" w:type="dxa"/>
            <w:noWrap/>
            <w:vAlign w:val="center"/>
          </w:tcPr>
          <w:p w14:paraId="1AB1A7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2BB2818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4A17E62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2DF91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8E50DB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6EB14C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78839DD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noWrap/>
            <w:vAlign w:val="center"/>
          </w:tcPr>
          <w:p w14:paraId="7BB6AD7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2109541</w:t>
            </w:r>
          </w:p>
        </w:tc>
        <w:tc>
          <w:tcPr>
            <w:tcW w:w="3277" w:type="dxa"/>
            <w:noWrap/>
            <w:vAlign w:val="center"/>
          </w:tcPr>
          <w:p w14:paraId="4EDBFB88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图形创意设计</w:t>
            </w:r>
          </w:p>
          <w:p w14:paraId="71F506FD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Creative graphic design</w:t>
            </w:r>
          </w:p>
        </w:tc>
        <w:tc>
          <w:tcPr>
            <w:tcW w:w="1276" w:type="dxa"/>
            <w:noWrap/>
            <w:vAlign w:val="center"/>
          </w:tcPr>
          <w:p w14:paraId="23B1482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6583FF4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14:paraId="003A60F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3C0A2F0">
      <w:pPr>
        <w:overflowPunct w:val="0"/>
        <w:spacing w:line="370" w:lineRule="auto"/>
      </w:pPr>
    </w:p>
    <w:p w14:paraId="4A34A6E3">
      <w:pPr>
        <w:overflowPunct w:val="0"/>
        <w:spacing w:line="370" w:lineRule="auto"/>
        <w:rPr>
          <w:rFonts w:hint="eastAsia"/>
        </w:rPr>
      </w:pPr>
    </w:p>
    <w:p w14:paraId="4546F92C">
      <w:pPr>
        <w:overflowPunct w:val="0"/>
        <w:spacing w:line="370" w:lineRule="auto"/>
        <w:jc w:val="center"/>
        <w:rPr>
          <w:b/>
          <w:bCs/>
          <w:color w:val="000000"/>
          <w:szCs w:val="21"/>
        </w:rPr>
      </w:pPr>
    </w:p>
    <w:p w14:paraId="286B7EDE">
      <w:pPr>
        <w:overflowPunct w:val="0"/>
        <w:spacing w:line="370" w:lineRule="auto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表5：产品设计专业（文创设计方向）教学进程安排（专业教育）</w:t>
      </w:r>
    </w:p>
    <w:tbl>
      <w:tblPr>
        <w:tblStyle w:val="39"/>
        <w:tblW w:w="94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3"/>
        <w:gridCol w:w="567"/>
        <w:gridCol w:w="567"/>
        <w:gridCol w:w="992"/>
        <w:gridCol w:w="3119"/>
        <w:gridCol w:w="1417"/>
        <w:gridCol w:w="966"/>
        <w:gridCol w:w="966"/>
      </w:tblGrid>
      <w:tr w14:paraId="55625B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0" w:hRule="atLeast"/>
          <w:jc w:val="center"/>
        </w:trPr>
        <w:tc>
          <w:tcPr>
            <w:tcW w:w="843" w:type="dxa"/>
            <w:noWrap/>
            <w:vAlign w:val="center"/>
          </w:tcPr>
          <w:p w14:paraId="01E970E3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0A5BB2B1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/>
            <w:vAlign w:val="center"/>
          </w:tcPr>
          <w:p w14:paraId="72F7B375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3B28CB01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/>
            <w:vAlign w:val="center"/>
          </w:tcPr>
          <w:p w14:paraId="6FD790F5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 w14:paraId="02470C97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119" w:type="dxa"/>
            <w:noWrap/>
            <w:vAlign w:val="center"/>
          </w:tcPr>
          <w:p w14:paraId="3F8FFF77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1417" w:type="dxa"/>
            <w:noWrap/>
            <w:vAlign w:val="center"/>
          </w:tcPr>
          <w:p w14:paraId="0A4B0666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966" w:type="dxa"/>
            <w:vAlign w:val="center"/>
          </w:tcPr>
          <w:p w14:paraId="48EC1BA9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66" w:type="dxa"/>
            <w:vAlign w:val="center"/>
          </w:tcPr>
          <w:p w14:paraId="3EB276B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613AA6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restart"/>
            <w:noWrap/>
            <w:vAlign w:val="center"/>
          </w:tcPr>
          <w:p w14:paraId="3ADC63F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 w14:paraId="60AD16F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 w14:paraId="5F74D7AC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 w14:paraId="2741541A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 w14:paraId="74A8549B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一文创</w:t>
            </w:r>
          </w:p>
          <w:p w14:paraId="409CB411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 w14:paraId="466B7EA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4F8C5A1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553A16F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 w14:paraId="4E6DDBC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39</w:t>
            </w:r>
          </w:p>
        </w:tc>
        <w:tc>
          <w:tcPr>
            <w:tcW w:w="992" w:type="dxa"/>
            <w:noWrap/>
            <w:vAlign w:val="center"/>
          </w:tcPr>
          <w:p w14:paraId="50CDFE0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2109542</w:t>
            </w:r>
          </w:p>
        </w:tc>
        <w:tc>
          <w:tcPr>
            <w:tcW w:w="3119" w:type="dxa"/>
            <w:noWrap/>
            <w:vAlign w:val="center"/>
          </w:tcPr>
          <w:p w14:paraId="30EEBA6B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人机工程学</w:t>
            </w:r>
            <w:r>
              <w:t>*</w:t>
            </w:r>
          </w:p>
          <w:p w14:paraId="5A6D889E"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Ergonomics*</w:t>
            </w:r>
          </w:p>
        </w:tc>
        <w:tc>
          <w:tcPr>
            <w:tcW w:w="1417" w:type="dxa"/>
            <w:noWrap/>
            <w:vAlign w:val="center"/>
          </w:tcPr>
          <w:p w14:paraId="5F18749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966" w:type="dxa"/>
            <w:vAlign w:val="center"/>
          </w:tcPr>
          <w:p w14:paraId="0A0E840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089016FD">
            <w:pPr>
              <w:overflowPunct w:val="0"/>
              <w:snapToGrid w:val="0"/>
              <w:jc w:val="center"/>
            </w:pPr>
          </w:p>
        </w:tc>
      </w:tr>
      <w:tr w14:paraId="1C8F8F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455AB98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47926B0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067C9E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40</w:t>
            </w:r>
          </w:p>
        </w:tc>
        <w:tc>
          <w:tcPr>
            <w:tcW w:w="992" w:type="dxa"/>
            <w:noWrap/>
            <w:vAlign w:val="center"/>
          </w:tcPr>
          <w:p w14:paraId="4494A9D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2109543</w:t>
            </w:r>
          </w:p>
        </w:tc>
        <w:tc>
          <w:tcPr>
            <w:tcW w:w="3119" w:type="dxa"/>
            <w:noWrap/>
            <w:vAlign w:val="center"/>
          </w:tcPr>
          <w:p w14:paraId="1BBCEFF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计算机辅助设计</w:t>
            </w:r>
          </w:p>
          <w:p w14:paraId="6A94F6A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szCs w:val="21"/>
              </w:rPr>
              <w:t>Computer aided design</w:t>
            </w:r>
          </w:p>
        </w:tc>
        <w:tc>
          <w:tcPr>
            <w:tcW w:w="1417" w:type="dxa"/>
            <w:noWrap/>
            <w:vAlign w:val="center"/>
          </w:tcPr>
          <w:p w14:paraId="5BFFA70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2.5</w:t>
            </w:r>
          </w:p>
        </w:tc>
        <w:tc>
          <w:tcPr>
            <w:tcW w:w="966" w:type="dxa"/>
            <w:vAlign w:val="center"/>
          </w:tcPr>
          <w:p w14:paraId="35594CB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43B23280">
            <w:pPr>
              <w:overflowPunct w:val="0"/>
              <w:snapToGrid w:val="0"/>
              <w:jc w:val="center"/>
            </w:pPr>
          </w:p>
        </w:tc>
      </w:tr>
      <w:tr w14:paraId="6F4AC0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386E68E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5384F06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2B434AD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41</w:t>
            </w:r>
          </w:p>
        </w:tc>
        <w:tc>
          <w:tcPr>
            <w:tcW w:w="992" w:type="dxa"/>
            <w:noWrap/>
            <w:vAlign w:val="center"/>
          </w:tcPr>
          <w:p w14:paraId="5837B43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0900027</w:t>
            </w:r>
          </w:p>
        </w:tc>
        <w:tc>
          <w:tcPr>
            <w:tcW w:w="3119" w:type="dxa"/>
            <w:noWrap/>
            <w:vAlign w:val="center"/>
          </w:tcPr>
          <w:p w14:paraId="6DB9C6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  <w:u w:color="FF0000"/>
                <w:shd w:val="clear" w:color="auto" w:fill="FFFF00"/>
              </w:rPr>
            </w:pPr>
            <w:r>
              <w:rPr>
                <w:u w:color="FF0000"/>
                <w:shd w:val="clear" w:color="auto" w:fill="FFFFFF" w:themeFill="background1"/>
                <w:lang w:val="zh-TW" w:eastAsia="zh-TW"/>
              </w:rPr>
              <w:t>设计心理学</w:t>
            </w:r>
          </w:p>
          <w:p w14:paraId="08C4158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u w:color="000000"/>
              </w:rPr>
              <w:t>Design Psychology</w:t>
            </w:r>
          </w:p>
        </w:tc>
        <w:tc>
          <w:tcPr>
            <w:tcW w:w="1417" w:type="dxa"/>
            <w:noWrap/>
            <w:vAlign w:val="center"/>
          </w:tcPr>
          <w:p w14:paraId="39724BC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1FC37E4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45455AF0">
            <w:pPr>
              <w:overflowPunct w:val="0"/>
              <w:snapToGrid w:val="0"/>
              <w:jc w:val="center"/>
            </w:pPr>
          </w:p>
        </w:tc>
      </w:tr>
      <w:tr w14:paraId="51F10D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264C34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04AFDBF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25B3A30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42</w:t>
            </w:r>
          </w:p>
        </w:tc>
        <w:tc>
          <w:tcPr>
            <w:tcW w:w="992" w:type="dxa"/>
            <w:noWrap/>
            <w:vAlign w:val="center"/>
          </w:tcPr>
          <w:p w14:paraId="33788F3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2109540</w:t>
            </w:r>
          </w:p>
        </w:tc>
        <w:tc>
          <w:tcPr>
            <w:tcW w:w="3119" w:type="dxa"/>
            <w:noWrap/>
            <w:vAlign w:val="center"/>
          </w:tcPr>
          <w:p w14:paraId="2EE7AD3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产品设计程序与方法</w:t>
            </w:r>
            <w:r>
              <w:t>*</w:t>
            </w:r>
          </w:p>
          <w:p w14:paraId="7C94A63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  <w:u w:color="FF0000"/>
                <w:lang w:val="zh-TW" w:eastAsia="zh-TW"/>
              </w:rPr>
            </w:pPr>
            <w:r>
              <w:t>Product design procedures and methods*</w:t>
            </w:r>
          </w:p>
        </w:tc>
        <w:tc>
          <w:tcPr>
            <w:tcW w:w="1417" w:type="dxa"/>
            <w:noWrap/>
            <w:vAlign w:val="center"/>
          </w:tcPr>
          <w:p w14:paraId="3620FAA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966" w:type="dxa"/>
            <w:vAlign w:val="center"/>
          </w:tcPr>
          <w:p w14:paraId="400BB6C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5DDC6169">
            <w:pPr>
              <w:overflowPunct w:val="0"/>
              <w:snapToGrid w:val="0"/>
              <w:jc w:val="center"/>
            </w:pPr>
          </w:p>
        </w:tc>
      </w:tr>
      <w:tr w14:paraId="16470F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F0A22C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7180845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2CD1B26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43</w:t>
            </w:r>
          </w:p>
        </w:tc>
        <w:tc>
          <w:tcPr>
            <w:tcW w:w="992" w:type="dxa"/>
            <w:noWrap/>
            <w:vAlign w:val="center"/>
          </w:tcPr>
          <w:p w14:paraId="1FF324B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2109545</w:t>
            </w:r>
          </w:p>
        </w:tc>
        <w:tc>
          <w:tcPr>
            <w:tcW w:w="3119" w:type="dxa"/>
            <w:noWrap/>
            <w:vAlign w:val="center"/>
          </w:tcPr>
          <w:p w14:paraId="2426CB5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品牌形象设计</w:t>
            </w:r>
          </w:p>
          <w:p w14:paraId="6B17F6F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Brand image design</w:t>
            </w:r>
          </w:p>
        </w:tc>
        <w:tc>
          <w:tcPr>
            <w:tcW w:w="1417" w:type="dxa"/>
            <w:noWrap/>
            <w:vAlign w:val="center"/>
          </w:tcPr>
          <w:p w14:paraId="0543A5F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966" w:type="dxa"/>
            <w:vAlign w:val="center"/>
          </w:tcPr>
          <w:p w14:paraId="0E5ADBB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525753DF">
            <w:pPr>
              <w:overflowPunct w:val="0"/>
              <w:snapToGrid w:val="0"/>
              <w:jc w:val="center"/>
            </w:pPr>
          </w:p>
        </w:tc>
      </w:tr>
      <w:tr w14:paraId="237F0C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CB5860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459EEFD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3D7858F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44</w:t>
            </w:r>
          </w:p>
        </w:tc>
        <w:tc>
          <w:tcPr>
            <w:tcW w:w="992" w:type="dxa"/>
            <w:noWrap/>
            <w:vAlign w:val="center"/>
          </w:tcPr>
          <w:p w14:paraId="3419920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2109546</w:t>
            </w:r>
          </w:p>
        </w:tc>
        <w:tc>
          <w:tcPr>
            <w:tcW w:w="3119" w:type="dxa"/>
            <w:noWrap/>
            <w:vAlign w:val="center"/>
          </w:tcPr>
          <w:p w14:paraId="18693E2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徽学概论</w:t>
            </w:r>
          </w:p>
          <w:p w14:paraId="5E4A8B8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Introduction to Huizhou Studies</w:t>
            </w:r>
          </w:p>
        </w:tc>
        <w:tc>
          <w:tcPr>
            <w:tcW w:w="1417" w:type="dxa"/>
            <w:noWrap/>
            <w:vAlign w:val="center"/>
          </w:tcPr>
          <w:p w14:paraId="7E2B09F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6D4D0A4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FF21B06">
            <w:pPr>
              <w:overflowPunct w:val="0"/>
              <w:snapToGrid w:val="0"/>
              <w:jc w:val="center"/>
            </w:pPr>
          </w:p>
        </w:tc>
      </w:tr>
      <w:tr w14:paraId="52A2F6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4FD3511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267EB7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584CCA7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45</w:t>
            </w:r>
          </w:p>
        </w:tc>
        <w:tc>
          <w:tcPr>
            <w:tcW w:w="992" w:type="dxa"/>
            <w:noWrap/>
            <w:vAlign w:val="center"/>
          </w:tcPr>
          <w:p w14:paraId="7260DF4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2109547</w:t>
            </w:r>
          </w:p>
        </w:tc>
        <w:tc>
          <w:tcPr>
            <w:tcW w:w="3119" w:type="dxa"/>
            <w:noWrap/>
            <w:vAlign w:val="center"/>
          </w:tcPr>
          <w:p w14:paraId="3A0EE5D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产品设计创新与开发</w:t>
            </w:r>
          </w:p>
          <w:p w14:paraId="48A1556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design innovation and development</w:t>
            </w:r>
          </w:p>
        </w:tc>
        <w:tc>
          <w:tcPr>
            <w:tcW w:w="1417" w:type="dxa"/>
            <w:noWrap/>
            <w:vAlign w:val="center"/>
          </w:tcPr>
          <w:p w14:paraId="62E1621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2.5</w:t>
            </w:r>
          </w:p>
        </w:tc>
        <w:tc>
          <w:tcPr>
            <w:tcW w:w="966" w:type="dxa"/>
            <w:vAlign w:val="center"/>
          </w:tcPr>
          <w:p w14:paraId="31A38BA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403710C3">
            <w:pPr>
              <w:overflowPunct w:val="0"/>
              <w:snapToGrid w:val="0"/>
              <w:jc w:val="center"/>
            </w:pPr>
          </w:p>
        </w:tc>
      </w:tr>
      <w:tr w14:paraId="32CC66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5D9C3C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5DE71FD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0523676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46</w:t>
            </w:r>
          </w:p>
        </w:tc>
        <w:tc>
          <w:tcPr>
            <w:tcW w:w="992" w:type="dxa"/>
            <w:noWrap/>
            <w:vAlign w:val="center"/>
          </w:tcPr>
          <w:p w14:paraId="2C8E638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2109548</w:t>
            </w:r>
          </w:p>
        </w:tc>
        <w:tc>
          <w:tcPr>
            <w:tcW w:w="3119" w:type="dxa"/>
            <w:noWrap/>
            <w:vAlign w:val="center"/>
          </w:tcPr>
          <w:p w14:paraId="44203D48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rPr>
                <w:u w:color="FF0000"/>
              </w:rPr>
              <w:t>材料创新与应用</w:t>
            </w:r>
          </w:p>
          <w:p w14:paraId="0614434E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</w:rPr>
            </w:pPr>
            <w:r>
              <w:rPr>
                <w:color w:val="000000"/>
                <w:szCs w:val="21"/>
              </w:rPr>
              <w:t>Material Innovation and Application</w:t>
            </w:r>
          </w:p>
        </w:tc>
        <w:tc>
          <w:tcPr>
            <w:tcW w:w="1417" w:type="dxa"/>
            <w:noWrap/>
            <w:vAlign w:val="center"/>
          </w:tcPr>
          <w:p w14:paraId="574C36B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 w14:paraId="0471060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2205F5DA">
            <w:pPr>
              <w:overflowPunct w:val="0"/>
              <w:snapToGrid w:val="0"/>
              <w:jc w:val="center"/>
            </w:pPr>
          </w:p>
        </w:tc>
      </w:tr>
      <w:tr w14:paraId="58970D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24CEA8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4934230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1881032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47</w:t>
            </w:r>
          </w:p>
        </w:tc>
        <w:tc>
          <w:tcPr>
            <w:tcW w:w="992" w:type="dxa"/>
            <w:noWrap/>
            <w:vAlign w:val="center"/>
          </w:tcPr>
          <w:p w14:paraId="1CE8B0C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2109549</w:t>
            </w:r>
          </w:p>
        </w:tc>
        <w:tc>
          <w:tcPr>
            <w:tcW w:w="3119" w:type="dxa"/>
            <w:noWrap/>
            <w:vAlign w:val="center"/>
          </w:tcPr>
          <w:p w14:paraId="44148139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t>地域文化产品设计*</w:t>
            </w:r>
          </w:p>
          <w:p w14:paraId="47A977C3"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t>Regional cultural product design*</w:t>
            </w:r>
          </w:p>
        </w:tc>
        <w:tc>
          <w:tcPr>
            <w:tcW w:w="1417" w:type="dxa"/>
            <w:noWrap/>
            <w:vAlign w:val="center"/>
          </w:tcPr>
          <w:p w14:paraId="71D90B2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 w14:paraId="1AC2ABC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36C9C976">
            <w:pPr>
              <w:overflowPunct w:val="0"/>
              <w:snapToGrid w:val="0"/>
              <w:jc w:val="center"/>
            </w:pPr>
          </w:p>
        </w:tc>
      </w:tr>
      <w:tr w14:paraId="7A9E23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0514266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5B671DB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654B49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48</w:t>
            </w:r>
          </w:p>
        </w:tc>
        <w:tc>
          <w:tcPr>
            <w:tcW w:w="992" w:type="dxa"/>
            <w:noWrap/>
            <w:vAlign w:val="center"/>
          </w:tcPr>
          <w:p w14:paraId="66FE169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2109568</w:t>
            </w:r>
          </w:p>
        </w:tc>
        <w:tc>
          <w:tcPr>
            <w:tcW w:w="3119" w:type="dxa"/>
            <w:noWrap/>
            <w:vAlign w:val="center"/>
          </w:tcPr>
          <w:p w14:paraId="479AEFEE">
            <w:pPr>
              <w:pStyle w:val="56"/>
              <w:wordWrap/>
              <w:overflowPunct w:val="0"/>
              <w:snapToGrid w:val="0"/>
              <w:spacing w:line="240" w:lineRule="auto"/>
              <w:rPr>
                <w:lang w:val="zh-TW" w:eastAsia="zh-TW"/>
              </w:rPr>
            </w:pPr>
            <w:r>
              <w:rPr>
                <w:lang w:val="zh-TW" w:eastAsia="zh-TW"/>
              </w:rPr>
              <w:t>包装设计</w:t>
            </w:r>
            <w:r>
              <w:t>*</w:t>
            </w:r>
          </w:p>
          <w:p w14:paraId="3BCF7675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t>Packing design*</w:t>
            </w:r>
          </w:p>
        </w:tc>
        <w:tc>
          <w:tcPr>
            <w:tcW w:w="1417" w:type="dxa"/>
            <w:noWrap/>
            <w:vAlign w:val="center"/>
          </w:tcPr>
          <w:p w14:paraId="5017796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 w14:paraId="6A9A1C7F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3C786578">
            <w:pPr>
              <w:overflowPunct w:val="0"/>
              <w:snapToGrid w:val="0"/>
              <w:jc w:val="center"/>
            </w:pPr>
          </w:p>
        </w:tc>
      </w:tr>
      <w:tr w14:paraId="25A60F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3CA66BF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4F0CF2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343FE55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49</w:t>
            </w:r>
          </w:p>
        </w:tc>
        <w:tc>
          <w:tcPr>
            <w:tcW w:w="992" w:type="dxa"/>
            <w:noWrap/>
            <w:vAlign w:val="center"/>
          </w:tcPr>
          <w:p w14:paraId="283751F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2109550</w:t>
            </w:r>
          </w:p>
        </w:tc>
        <w:tc>
          <w:tcPr>
            <w:tcW w:w="3119" w:type="dxa"/>
            <w:noWrap/>
            <w:vAlign w:val="center"/>
          </w:tcPr>
          <w:p w14:paraId="71F805CE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  <w:lang w:val="zh-TW" w:eastAsia="zh-TW"/>
              </w:rPr>
            </w:pPr>
            <w:r>
              <w:rPr>
                <w:u w:color="FF0000"/>
                <w:lang w:val="zh-TW"/>
              </w:rPr>
              <w:t>产品工程三维技术</w:t>
            </w:r>
          </w:p>
          <w:p w14:paraId="023E869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Three dimensional technology of product engineering</w:t>
            </w:r>
          </w:p>
        </w:tc>
        <w:tc>
          <w:tcPr>
            <w:tcW w:w="1417" w:type="dxa"/>
            <w:noWrap/>
            <w:vAlign w:val="center"/>
          </w:tcPr>
          <w:p w14:paraId="33E635E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034C101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197E19B0">
            <w:pPr>
              <w:overflowPunct w:val="0"/>
              <w:snapToGrid w:val="0"/>
              <w:jc w:val="center"/>
            </w:pPr>
          </w:p>
        </w:tc>
      </w:tr>
      <w:tr w14:paraId="0ECD91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02CE3DD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BA59D6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9267088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50</w:t>
            </w:r>
          </w:p>
        </w:tc>
        <w:tc>
          <w:tcPr>
            <w:tcW w:w="992" w:type="dxa"/>
            <w:noWrap/>
            <w:vAlign w:val="center"/>
          </w:tcPr>
          <w:p w14:paraId="14F048F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2109551</w:t>
            </w:r>
          </w:p>
        </w:tc>
        <w:tc>
          <w:tcPr>
            <w:tcW w:w="3119" w:type="dxa"/>
            <w:noWrap/>
            <w:vAlign w:val="center"/>
          </w:tcPr>
          <w:p w14:paraId="35537A8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家居产品设计*</w:t>
            </w:r>
          </w:p>
          <w:p w14:paraId="6A36C37C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/>
              </w:rPr>
            </w:pPr>
            <w:r>
              <w:t>Home product design*</w:t>
            </w:r>
          </w:p>
        </w:tc>
        <w:tc>
          <w:tcPr>
            <w:tcW w:w="1417" w:type="dxa"/>
            <w:noWrap/>
            <w:vAlign w:val="center"/>
          </w:tcPr>
          <w:p w14:paraId="1753492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3.5</w:t>
            </w:r>
          </w:p>
        </w:tc>
        <w:tc>
          <w:tcPr>
            <w:tcW w:w="966" w:type="dxa"/>
            <w:vAlign w:val="center"/>
          </w:tcPr>
          <w:p w14:paraId="2E890F5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3427904">
            <w:pPr>
              <w:overflowPunct w:val="0"/>
              <w:snapToGrid w:val="0"/>
              <w:jc w:val="center"/>
            </w:pPr>
          </w:p>
        </w:tc>
      </w:tr>
      <w:tr w14:paraId="4C2D00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FBDC4A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57D159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2682894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92" w:type="dxa"/>
            <w:noWrap/>
            <w:vAlign w:val="center"/>
          </w:tcPr>
          <w:p w14:paraId="702780E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2109552</w:t>
            </w:r>
          </w:p>
        </w:tc>
        <w:tc>
          <w:tcPr>
            <w:tcW w:w="3119" w:type="dxa"/>
            <w:noWrap/>
            <w:vAlign w:val="center"/>
          </w:tcPr>
          <w:p w14:paraId="52815FF4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博物馆文创产品设计</w:t>
            </w:r>
            <w:r>
              <w:t>*</w:t>
            </w:r>
          </w:p>
          <w:p w14:paraId="0A0EAF4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Cultural and creative product design of museum*</w:t>
            </w:r>
          </w:p>
        </w:tc>
        <w:tc>
          <w:tcPr>
            <w:tcW w:w="1417" w:type="dxa"/>
            <w:noWrap/>
            <w:vAlign w:val="center"/>
          </w:tcPr>
          <w:p w14:paraId="7226A79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3.5</w:t>
            </w:r>
          </w:p>
        </w:tc>
        <w:tc>
          <w:tcPr>
            <w:tcW w:w="966" w:type="dxa"/>
            <w:vAlign w:val="center"/>
          </w:tcPr>
          <w:p w14:paraId="59B61D8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34139A1F">
            <w:pPr>
              <w:overflowPunct w:val="0"/>
              <w:snapToGrid w:val="0"/>
              <w:jc w:val="center"/>
            </w:pPr>
          </w:p>
        </w:tc>
      </w:tr>
      <w:tr w14:paraId="11C6C2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9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5657A2A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04C8C1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04EAAE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657B67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119" w:type="dxa"/>
            <w:noWrap/>
            <w:vAlign w:val="center"/>
          </w:tcPr>
          <w:p w14:paraId="0BF77AE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14:paraId="1168F96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66" w:type="dxa"/>
          </w:tcPr>
          <w:p w14:paraId="5E7D3A7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</w:tcPr>
          <w:p w14:paraId="34A3F6F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2F2F9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restart"/>
            <w:noWrap/>
            <w:vAlign w:val="center"/>
          </w:tcPr>
          <w:p w14:paraId="6E18965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 w14:paraId="4976890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 w14:paraId="29CE57F0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 w14:paraId="76D54958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 w14:paraId="0CE36FC6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</w:t>
            </w:r>
          </w:p>
          <w:p w14:paraId="20FBBEC6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文创</w:t>
            </w:r>
          </w:p>
          <w:p w14:paraId="638E7448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 w14:paraId="7CAF643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432FFC5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</w:t>
            </w:r>
          </w:p>
          <w:p w14:paraId="67714FA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 w14:paraId="3C31A77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52</w:t>
            </w:r>
          </w:p>
        </w:tc>
        <w:tc>
          <w:tcPr>
            <w:tcW w:w="992" w:type="dxa"/>
            <w:noWrap/>
            <w:vAlign w:val="center"/>
          </w:tcPr>
          <w:p w14:paraId="3E92687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0900029</w:t>
            </w:r>
          </w:p>
        </w:tc>
        <w:tc>
          <w:tcPr>
            <w:tcW w:w="3119" w:type="dxa"/>
            <w:noWrap/>
            <w:vAlign w:val="center"/>
          </w:tcPr>
          <w:p w14:paraId="6795E54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设计创意及方法</w:t>
            </w:r>
          </w:p>
          <w:p w14:paraId="380315B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Design and methods</w:t>
            </w:r>
          </w:p>
        </w:tc>
        <w:tc>
          <w:tcPr>
            <w:tcW w:w="1417" w:type="dxa"/>
            <w:noWrap/>
            <w:vAlign w:val="center"/>
          </w:tcPr>
          <w:p w14:paraId="227D627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4B8982B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7F7ED581">
            <w:pPr>
              <w:overflowPunct w:val="0"/>
              <w:snapToGrid w:val="0"/>
              <w:jc w:val="center"/>
            </w:pPr>
          </w:p>
        </w:tc>
      </w:tr>
      <w:tr w14:paraId="5B5CDF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DB58D8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9C7B0D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7228DF4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53</w:t>
            </w:r>
          </w:p>
        </w:tc>
        <w:tc>
          <w:tcPr>
            <w:tcW w:w="992" w:type="dxa"/>
            <w:noWrap/>
            <w:vAlign w:val="center"/>
          </w:tcPr>
          <w:p w14:paraId="2D759F72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2109233</w:t>
            </w:r>
          </w:p>
        </w:tc>
        <w:tc>
          <w:tcPr>
            <w:tcW w:w="3119" w:type="dxa"/>
            <w:noWrap/>
            <w:vAlign w:val="center"/>
          </w:tcPr>
          <w:p w14:paraId="00A8361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设计管理及实务</w:t>
            </w:r>
          </w:p>
          <w:p w14:paraId="3A3DEC8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Design management and Practice</w:t>
            </w:r>
          </w:p>
        </w:tc>
        <w:tc>
          <w:tcPr>
            <w:tcW w:w="1417" w:type="dxa"/>
            <w:noWrap/>
            <w:vAlign w:val="center"/>
          </w:tcPr>
          <w:p w14:paraId="4B81161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71435BBF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199AAC51">
            <w:pPr>
              <w:overflowPunct w:val="0"/>
              <w:snapToGrid w:val="0"/>
              <w:jc w:val="center"/>
            </w:pPr>
          </w:p>
        </w:tc>
      </w:tr>
      <w:tr w14:paraId="017C4F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6DE04F6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DDB16F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EBD5F6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92" w:type="dxa"/>
            <w:noWrap/>
            <w:vAlign w:val="center"/>
          </w:tcPr>
          <w:p w14:paraId="56664A7B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2109569</w:t>
            </w:r>
          </w:p>
        </w:tc>
        <w:tc>
          <w:tcPr>
            <w:tcW w:w="3119" w:type="dxa"/>
            <w:noWrap/>
            <w:vAlign w:val="center"/>
          </w:tcPr>
          <w:p w14:paraId="44BBB9B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 w14:paraId="3742194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Layout Design</w:t>
            </w:r>
          </w:p>
        </w:tc>
        <w:tc>
          <w:tcPr>
            <w:tcW w:w="1417" w:type="dxa"/>
            <w:noWrap/>
            <w:vAlign w:val="center"/>
          </w:tcPr>
          <w:p w14:paraId="08E50B5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74EC083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4B973A35">
            <w:pPr>
              <w:overflowPunct w:val="0"/>
              <w:snapToGrid w:val="0"/>
              <w:jc w:val="center"/>
              <w:rPr>
                <w:sz w:val="18"/>
                <w:szCs w:val="20"/>
              </w:rPr>
            </w:pPr>
          </w:p>
        </w:tc>
      </w:tr>
      <w:tr w14:paraId="05C038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425260B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04A824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5014CB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55</w:t>
            </w:r>
          </w:p>
        </w:tc>
        <w:tc>
          <w:tcPr>
            <w:tcW w:w="992" w:type="dxa"/>
            <w:noWrap/>
            <w:vAlign w:val="center"/>
          </w:tcPr>
          <w:p w14:paraId="71F0325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2109553</w:t>
            </w:r>
          </w:p>
        </w:tc>
        <w:tc>
          <w:tcPr>
            <w:tcW w:w="3119" w:type="dxa"/>
            <w:noWrap/>
            <w:vAlign w:val="center"/>
          </w:tcPr>
          <w:p w14:paraId="348FDE3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人机交互界面设计</w:t>
            </w:r>
          </w:p>
          <w:p w14:paraId="79951AD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Human computer interaction interface design</w:t>
            </w:r>
          </w:p>
        </w:tc>
        <w:tc>
          <w:tcPr>
            <w:tcW w:w="1417" w:type="dxa"/>
            <w:noWrap/>
            <w:vAlign w:val="center"/>
          </w:tcPr>
          <w:p w14:paraId="08FE099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7E529B6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05CA704E">
            <w:pPr>
              <w:overflowPunct w:val="0"/>
              <w:snapToGrid w:val="0"/>
              <w:jc w:val="center"/>
              <w:rPr>
                <w:sz w:val="18"/>
                <w:szCs w:val="20"/>
              </w:rPr>
            </w:pPr>
          </w:p>
        </w:tc>
      </w:tr>
      <w:tr w14:paraId="0667A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C5E7E8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3A3C4C6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184C502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56</w:t>
            </w:r>
          </w:p>
        </w:tc>
        <w:tc>
          <w:tcPr>
            <w:tcW w:w="992" w:type="dxa"/>
            <w:noWrap/>
            <w:vAlign w:val="center"/>
          </w:tcPr>
          <w:p w14:paraId="6AD61E7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0900033</w:t>
            </w:r>
          </w:p>
        </w:tc>
        <w:tc>
          <w:tcPr>
            <w:tcW w:w="3119" w:type="dxa"/>
            <w:noWrap/>
            <w:vAlign w:val="center"/>
          </w:tcPr>
          <w:p w14:paraId="5BEE8CA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当代艺术思潮</w:t>
            </w:r>
          </w:p>
          <w:p w14:paraId="050C8D5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szCs w:val="21"/>
              </w:rPr>
              <w:t>Trend of contemporary art</w:t>
            </w:r>
          </w:p>
        </w:tc>
        <w:tc>
          <w:tcPr>
            <w:tcW w:w="1417" w:type="dxa"/>
            <w:noWrap/>
            <w:vAlign w:val="center"/>
          </w:tcPr>
          <w:p w14:paraId="2D5260F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307E8B8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E820028">
            <w:pPr>
              <w:overflowPunct w:val="0"/>
              <w:snapToGrid w:val="0"/>
              <w:jc w:val="center"/>
            </w:pPr>
          </w:p>
        </w:tc>
      </w:tr>
      <w:tr w14:paraId="341C17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28BBCDA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77592C5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3EDF620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57</w:t>
            </w:r>
          </w:p>
        </w:tc>
        <w:tc>
          <w:tcPr>
            <w:tcW w:w="992" w:type="dxa"/>
            <w:noWrap/>
            <w:vAlign w:val="center"/>
          </w:tcPr>
          <w:p w14:paraId="205D682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2109584</w:t>
            </w:r>
          </w:p>
        </w:tc>
        <w:tc>
          <w:tcPr>
            <w:tcW w:w="3119" w:type="dxa"/>
            <w:noWrap/>
            <w:vAlign w:val="center"/>
          </w:tcPr>
          <w:p w14:paraId="59CECEC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工艺美术鉴赏</w:t>
            </w:r>
          </w:p>
          <w:p w14:paraId="1F4EF42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Appreciation of Arts and Crafts</w:t>
            </w:r>
          </w:p>
        </w:tc>
        <w:tc>
          <w:tcPr>
            <w:tcW w:w="1417" w:type="dxa"/>
            <w:noWrap/>
            <w:vAlign w:val="center"/>
          </w:tcPr>
          <w:p w14:paraId="039EAE7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1EF5B95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3558C7B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4C54B0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6008845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5D71704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9BE855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58</w:t>
            </w:r>
          </w:p>
        </w:tc>
        <w:tc>
          <w:tcPr>
            <w:tcW w:w="992" w:type="dxa"/>
            <w:noWrap/>
            <w:vAlign w:val="center"/>
          </w:tcPr>
          <w:p w14:paraId="07BF7418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2109580</w:t>
            </w:r>
          </w:p>
        </w:tc>
        <w:tc>
          <w:tcPr>
            <w:tcW w:w="3119" w:type="dxa"/>
            <w:noWrap/>
            <w:vAlign w:val="center"/>
          </w:tcPr>
          <w:p w14:paraId="45EFDF8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产品形态设计</w:t>
            </w:r>
          </w:p>
          <w:p w14:paraId="1A20A58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form design</w:t>
            </w:r>
          </w:p>
        </w:tc>
        <w:tc>
          <w:tcPr>
            <w:tcW w:w="1417" w:type="dxa"/>
            <w:noWrap/>
            <w:vAlign w:val="center"/>
          </w:tcPr>
          <w:p w14:paraId="5E72F37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2D29178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3CFD799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A33C0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33453EA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9116D4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A97CF7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59</w:t>
            </w:r>
          </w:p>
        </w:tc>
        <w:tc>
          <w:tcPr>
            <w:tcW w:w="992" w:type="dxa"/>
            <w:noWrap/>
            <w:vAlign w:val="center"/>
          </w:tcPr>
          <w:p w14:paraId="562F2F9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2109585</w:t>
            </w:r>
          </w:p>
        </w:tc>
        <w:tc>
          <w:tcPr>
            <w:tcW w:w="3119" w:type="dxa"/>
            <w:noWrap/>
            <w:vAlign w:val="center"/>
          </w:tcPr>
          <w:p w14:paraId="0CE31BE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中国画与书法作品赏析</w:t>
            </w:r>
          </w:p>
          <w:p w14:paraId="6C257EC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Appreciation of Chinese Painting and Calligraphy</w:t>
            </w:r>
          </w:p>
        </w:tc>
        <w:tc>
          <w:tcPr>
            <w:tcW w:w="1417" w:type="dxa"/>
            <w:noWrap/>
            <w:vAlign w:val="center"/>
          </w:tcPr>
          <w:p w14:paraId="75AA6E2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6230B9F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5595E70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8EAF3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53202F6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A0D228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08629A3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60</w:t>
            </w:r>
          </w:p>
        </w:tc>
        <w:tc>
          <w:tcPr>
            <w:tcW w:w="992" w:type="dxa"/>
            <w:noWrap/>
            <w:vAlign w:val="center"/>
          </w:tcPr>
          <w:p w14:paraId="174AA332">
            <w:pPr>
              <w:pStyle w:val="318"/>
              <w:overflowPunct w:val="0"/>
              <w:autoSpaceDE/>
              <w:autoSpaceDN/>
              <w:snapToGrid w:val="0"/>
              <w:spacing w:before="7"/>
              <w:jc w:val="center"/>
              <w:rPr>
                <w:sz w:val="20"/>
              </w:rPr>
            </w:pPr>
          </w:p>
          <w:p w14:paraId="289F142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</w:rPr>
            </w:pPr>
            <w:r>
              <w:t>0900211</w:t>
            </w:r>
          </w:p>
        </w:tc>
        <w:tc>
          <w:tcPr>
            <w:tcW w:w="3119" w:type="dxa"/>
            <w:noWrap/>
            <w:vAlign w:val="center"/>
          </w:tcPr>
          <w:p w14:paraId="3E67AD14">
            <w:pPr>
              <w:pStyle w:val="318"/>
              <w:overflowPunct w:val="0"/>
              <w:autoSpaceDE/>
              <w:autoSpaceDN/>
              <w:snapToGrid w:val="0"/>
              <w:spacing w:before="11"/>
              <w:jc w:val="center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网络产品运营与推广</w:t>
            </w:r>
          </w:p>
          <w:p w14:paraId="790EA746">
            <w:pPr>
              <w:pStyle w:val="318"/>
              <w:overflowPunct w:val="0"/>
              <w:autoSpaceDE/>
              <w:autoSpaceDN/>
              <w:snapToGrid w:val="0"/>
              <w:spacing w:before="22"/>
              <w:jc w:val="center"/>
              <w:rPr>
                <w:sz w:val="18"/>
              </w:rPr>
            </w:pPr>
            <w:r>
              <w:rPr>
                <w:sz w:val="18"/>
              </w:rPr>
              <w:t>Operation and Promotion of</w:t>
            </w:r>
            <w:r>
              <w:rPr>
                <w:rFonts w:eastAsiaTheme="minorEastAsia"/>
                <w:sz w:val="18"/>
              </w:rPr>
              <w:t xml:space="preserve"> </w:t>
            </w:r>
            <w:r>
              <w:rPr>
                <w:sz w:val="18"/>
              </w:rPr>
              <w:t>Network Products</w:t>
            </w:r>
          </w:p>
        </w:tc>
        <w:tc>
          <w:tcPr>
            <w:tcW w:w="1417" w:type="dxa"/>
            <w:noWrap/>
            <w:vAlign w:val="center"/>
          </w:tcPr>
          <w:p w14:paraId="3A9F219D">
            <w:pPr>
              <w:pStyle w:val="318"/>
              <w:overflowPunct w:val="0"/>
              <w:autoSpaceDE/>
              <w:autoSpaceDN/>
              <w:snapToGrid w:val="0"/>
              <w:spacing w:before="7"/>
              <w:jc w:val="center"/>
              <w:rPr>
                <w:sz w:val="20"/>
              </w:rPr>
            </w:pPr>
          </w:p>
          <w:p w14:paraId="118DF9C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</w:rPr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24ACBA7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0F0A3E8A">
            <w:pPr>
              <w:overflowPunct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621F1C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6B37118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784FD07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35FE8CD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45A67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564675C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民间美术</w:t>
            </w:r>
          </w:p>
          <w:p w14:paraId="7651C0B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Folk arts and crafts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8FCF8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04B40D2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EF10164">
            <w:pPr>
              <w:pStyle w:val="56"/>
              <w:wordWrap/>
              <w:overflowPunct w:val="0"/>
              <w:snapToGrid w:val="0"/>
              <w:spacing w:line="240" w:lineRule="auto"/>
            </w:pPr>
          </w:p>
        </w:tc>
      </w:tr>
      <w:tr w14:paraId="6BDB9D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4ED5E3A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233A4B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789995C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62</w:t>
            </w:r>
          </w:p>
        </w:tc>
        <w:tc>
          <w:tcPr>
            <w:tcW w:w="992" w:type="dxa"/>
            <w:noWrap/>
            <w:vAlign w:val="center"/>
          </w:tcPr>
          <w:p w14:paraId="1B39538C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2109571</w:t>
            </w:r>
          </w:p>
        </w:tc>
        <w:tc>
          <w:tcPr>
            <w:tcW w:w="3119" w:type="dxa"/>
            <w:noWrap/>
            <w:vAlign w:val="center"/>
          </w:tcPr>
          <w:p w14:paraId="5C328E3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用户体验设计</w:t>
            </w:r>
          </w:p>
          <w:p w14:paraId="77B1A25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User experience design</w:t>
            </w:r>
          </w:p>
        </w:tc>
        <w:tc>
          <w:tcPr>
            <w:tcW w:w="1417" w:type="dxa"/>
            <w:noWrap/>
            <w:vAlign w:val="center"/>
          </w:tcPr>
          <w:p w14:paraId="18CC6A1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068A6CD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455A937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5D3D33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5BB865B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6454765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BDB0F7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992" w:type="dxa"/>
            <w:noWrap/>
            <w:vAlign w:val="center"/>
          </w:tcPr>
          <w:p w14:paraId="3D7CD87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2109572</w:t>
            </w:r>
          </w:p>
        </w:tc>
        <w:tc>
          <w:tcPr>
            <w:tcW w:w="3119" w:type="dxa"/>
            <w:noWrap/>
            <w:vAlign w:val="center"/>
          </w:tcPr>
          <w:p w14:paraId="3923845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产品动画</w:t>
            </w:r>
          </w:p>
          <w:p w14:paraId="42D688E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Animation</w:t>
            </w:r>
          </w:p>
        </w:tc>
        <w:tc>
          <w:tcPr>
            <w:tcW w:w="1417" w:type="dxa"/>
            <w:noWrap/>
            <w:vAlign w:val="center"/>
          </w:tcPr>
          <w:p w14:paraId="7A8C753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0EF2783F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5473A1B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9B8D4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3FFDE45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2728D8F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8E46B5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992" w:type="dxa"/>
            <w:noWrap/>
            <w:vAlign w:val="center"/>
          </w:tcPr>
          <w:p w14:paraId="2BEB28F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2109536</w:t>
            </w:r>
          </w:p>
        </w:tc>
        <w:tc>
          <w:tcPr>
            <w:tcW w:w="3119" w:type="dxa"/>
            <w:noWrap/>
            <w:vAlign w:val="center"/>
          </w:tcPr>
          <w:p w14:paraId="7F96C60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公共设施设计</w:t>
            </w:r>
          </w:p>
          <w:p w14:paraId="304328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Public facilities design</w:t>
            </w:r>
          </w:p>
        </w:tc>
        <w:tc>
          <w:tcPr>
            <w:tcW w:w="1417" w:type="dxa"/>
            <w:noWrap/>
            <w:vAlign w:val="center"/>
          </w:tcPr>
          <w:p w14:paraId="06955B9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417E0C9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4C16D1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ECF1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6E3CD23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128AC64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0AEB29C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992" w:type="dxa"/>
            <w:noWrap/>
            <w:vAlign w:val="center"/>
          </w:tcPr>
          <w:p w14:paraId="54FE035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0900210</w:t>
            </w:r>
          </w:p>
        </w:tc>
        <w:tc>
          <w:tcPr>
            <w:tcW w:w="3119" w:type="dxa"/>
            <w:noWrap/>
            <w:vAlign w:val="center"/>
          </w:tcPr>
          <w:p w14:paraId="2F842DA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品牌开发与授权管理</w:t>
            </w:r>
          </w:p>
          <w:p w14:paraId="69C7D85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Brand Development and Authorization Management</w:t>
            </w:r>
          </w:p>
        </w:tc>
        <w:tc>
          <w:tcPr>
            <w:tcW w:w="1417" w:type="dxa"/>
            <w:noWrap/>
            <w:vAlign w:val="center"/>
          </w:tcPr>
          <w:p w14:paraId="3A7057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 w14:paraId="07C5A3DB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71D9D9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AC0DA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00754AC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0402A0C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6952B0D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992" w:type="dxa"/>
            <w:noWrap/>
            <w:vAlign w:val="center"/>
          </w:tcPr>
          <w:p w14:paraId="1B2D617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2109579</w:t>
            </w:r>
          </w:p>
        </w:tc>
        <w:tc>
          <w:tcPr>
            <w:tcW w:w="3119" w:type="dxa"/>
            <w:noWrap/>
            <w:vAlign w:val="center"/>
          </w:tcPr>
          <w:p w14:paraId="7C7B7A09">
            <w:pPr>
              <w:pStyle w:val="318"/>
              <w:overflowPunct w:val="0"/>
              <w:autoSpaceDE/>
              <w:autoSpaceDN/>
              <w:snapToGrid w:val="0"/>
              <w:spacing w:before="40"/>
              <w:jc w:val="center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书籍与电子出版物设计</w:t>
            </w:r>
          </w:p>
          <w:p w14:paraId="31BBE7AC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t>Book and electronic publication design</w:t>
            </w:r>
          </w:p>
        </w:tc>
        <w:tc>
          <w:tcPr>
            <w:tcW w:w="1417" w:type="dxa"/>
            <w:noWrap/>
            <w:vAlign w:val="center"/>
          </w:tcPr>
          <w:p w14:paraId="031B85A0"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sz w:val="24"/>
              </w:rPr>
            </w:pPr>
          </w:p>
          <w:p w14:paraId="3BC2242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 w14:paraId="58FCF70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661387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077B3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 w14:paraId="7714194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 w14:paraId="4A77751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14:paraId="4F4A165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992" w:type="dxa"/>
            <w:noWrap/>
            <w:vAlign w:val="center"/>
          </w:tcPr>
          <w:p w14:paraId="0628D7D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2109578</w:t>
            </w:r>
          </w:p>
        </w:tc>
        <w:tc>
          <w:tcPr>
            <w:tcW w:w="3119" w:type="dxa"/>
            <w:noWrap/>
            <w:vAlign w:val="center"/>
          </w:tcPr>
          <w:p w14:paraId="4FD2F4AD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生活用品设计</w:t>
            </w:r>
          </w:p>
          <w:p w14:paraId="5D58336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Design of daily necessities</w:t>
            </w:r>
          </w:p>
        </w:tc>
        <w:tc>
          <w:tcPr>
            <w:tcW w:w="1417" w:type="dxa"/>
            <w:noWrap/>
            <w:vAlign w:val="center"/>
          </w:tcPr>
          <w:p w14:paraId="5083B3A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</w:tcPr>
          <w:p w14:paraId="0CE234A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 w14:paraId="0C20561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00D221A7"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宋体" w:cs="Times New Roman"/>
          <w:b/>
          <w:bCs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</w:rPr>
        <w:t>6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：产品设计专业</w:t>
      </w:r>
      <w:r>
        <w:rPr>
          <w:b/>
          <w:bCs/>
        </w:rPr>
        <w:t>（文创设计方向）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集中实践教学安排</w:t>
      </w:r>
    </w:p>
    <w:tbl>
      <w:tblPr>
        <w:tblStyle w:val="39"/>
        <w:tblW w:w="931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851"/>
        <w:gridCol w:w="709"/>
        <w:gridCol w:w="1267"/>
        <w:gridCol w:w="4415"/>
        <w:gridCol w:w="483"/>
        <w:gridCol w:w="797"/>
        <w:gridCol w:w="797"/>
      </w:tblGrid>
      <w:tr w14:paraId="1FFA97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82" w:hRule="atLeast"/>
          <w:jc w:val="center"/>
        </w:trPr>
        <w:tc>
          <w:tcPr>
            <w:tcW w:w="851" w:type="dxa"/>
            <w:noWrap/>
            <w:vAlign w:val="center"/>
          </w:tcPr>
          <w:p w14:paraId="1524E56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</w:t>
            </w:r>
          </w:p>
          <w:p w14:paraId="472B03C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9" w:type="dxa"/>
            <w:noWrap/>
            <w:vAlign w:val="center"/>
          </w:tcPr>
          <w:p w14:paraId="1E47A09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67" w:type="dxa"/>
            <w:noWrap/>
            <w:vAlign w:val="center"/>
          </w:tcPr>
          <w:p w14:paraId="1AF81E6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4415" w:type="dxa"/>
            <w:noWrap/>
            <w:vAlign w:val="center"/>
          </w:tcPr>
          <w:p w14:paraId="70902B2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83" w:type="dxa"/>
            <w:noWrap/>
            <w:vAlign w:val="center"/>
          </w:tcPr>
          <w:p w14:paraId="1EFD31B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97" w:type="dxa"/>
            <w:vAlign w:val="center"/>
          </w:tcPr>
          <w:p w14:paraId="48061458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797" w:type="dxa"/>
            <w:vAlign w:val="center"/>
          </w:tcPr>
          <w:p w14:paraId="2A3D46C1"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61656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14:paraId="1C46714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5D7389C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85DBB5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E53F9E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243930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1A078EE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Legal Practice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60C0C32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bottom w:val="single" w:color="auto" w:sz="6" w:space="0"/>
            </w:tcBorders>
            <w:shd w:val="clear" w:color="auto" w:fill="FFFFFF"/>
          </w:tcPr>
          <w:p w14:paraId="0F5D5BF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vMerge w:val="restart"/>
            <w:shd w:val="clear" w:color="auto" w:fill="FFFFFF"/>
          </w:tcPr>
          <w:p w14:paraId="7A4AF5F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64008A5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2A9AD40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2C0BD63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0AB6D7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64BA2F6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/>
            <w:vAlign w:val="center"/>
          </w:tcPr>
          <w:p w14:paraId="37DC502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noWrap/>
            <w:vAlign w:val="center"/>
          </w:tcPr>
          <w:p w14:paraId="46D9418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noWrap/>
            <w:vAlign w:val="center"/>
          </w:tcPr>
          <w:p w14:paraId="7DE8616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111CDA7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Practice for Mao Zedong Thought and the Theoretical System of Socialism with Chinese Characteristics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noWrap/>
            <w:vAlign w:val="center"/>
          </w:tcPr>
          <w:p w14:paraId="4F86E3E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 w14:paraId="38D403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vMerge w:val="continue"/>
            <w:tcBorders>
              <w:bottom w:val="single" w:color="auto" w:sz="6" w:space="0"/>
            </w:tcBorders>
          </w:tcPr>
          <w:p w14:paraId="353A541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1C3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3B37B44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/>
            <w:vAlign w:val="center"/>
          </w:tcPr>
          <w:p w14:paraId="1054D260">
            <w:pPr>
              <w:pStyle w:val="56"/>
              <w:wordWrap/>
              <w:overflowPunct w:val="0"/>
              <w:snapToGrid w:val="0"/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noWrap/>
            <w:vAlign w:val="center"/>
          </w:tcPr>
          <w:p w14:paraId="5DCE691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noWrap/>
            <w:vAlign w:val="center"/>
          </w:tcPr>
          <w:p w14:paraId="4E9E582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 w14:paraId="3EE9B57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noWrap/>
            <w:vAlign w:val="center"/>
          </w:tcPr>
          <w:p w14:paraId="51DCF1F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 w14:paraId="00EA222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tcBorders>
              <w:bottom w:val="single" w:color="auto" w:sz="6" w:space="0"/>
            </w:tcBorders>
          </w:tcPr>
          <w:p w14:paraId="00F6854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39EF7E5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627D22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4C99A02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6" w:space="0"/>
            </w:tcBorders>
            <w:noWrap/>
            <w:vAlign w:val="center"/>
          </w:tcPr>
          <w:p w14:paraId="03804FA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7" w:type="dxa"/>
            <w:tcBorders>
              <w:bottom w:val="single" w:color="auto" w:sz="6" w:space="0"/>
            </w:tcBorders>
            <w:noWrap/>
            <w:vAlign w:val="center"/>
          </w:tcPr>
          <w:p w14:paraId="3204934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2109591</w:t>
            </w:r>
          </w:p>
        </w:tc>
        <w:tc>
          <w:tcPr>
            <w:tcW w:w="4415" w:type="dxa"/>
            <w:tcBorders>
              <w:bottom w:val="single" w:color="auto" w:sz="6" w:space="0"/>
            </w:tcBorders>
            <w:noWrap/>
            <w:vAlign w:val="center"/>
          </w:tcPr>
          <w:p w14:paraId="69E0475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 w14:paraId="21BCFCC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483" w:type="dxa"/>
            <w:tcBorders>
              <w:bottom w:val="single" w:color="auto" w:sz="6" w:space="0"/>
            </w:tcBorders>
            <w:noWrap/>
            <w:vAlign w:val="center"/>
          </w:tcPr>
          <w:p w14:paraId="2B41E9D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bottom w:val="single" w:color="auto" w:sz="6" w:space="0"/>
            </w:tcBorders>
            <w:vAlign w:val="center"/>
          </w:tcPr>
          <w:p w14:paraId="234556E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 w14:paraId="00A1CA0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D8E3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74C44ED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3AC389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7" w:type="dxa"/>
            <w:noWrap/>
            <w:vAlign w:val="center"/>
          </w:tcPr>
          <w:p w14:paraId="59812C3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4415" w:type="dxa"/>
            <w:noWrap/>
            <w:vAlign w:val="center"/>
          </w:tcPr>
          <w:p w14:paraId="08FA1AC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 w14:paraId="599C8FD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inspectionxin</w:t>
            </w:r>
          </w:p>
        </w:tc>
        <w:tc>
          <w:tcPr>
            <w:tcW w:w="483" w:type="dxa"/>
            <w:noWrap/>
            <w:vAlign w:val="center"/>
          </w:tcPr>
          <w:p w14:paraId="3936734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vAlign w:val="center"/>
          </w:tcPr>
          <w:p w14:paraId="5C48AEC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6440968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F57DD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400E879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63BFBBD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67" w:type="dxa"/>
            <w:noWrap/>
            <w:vAlign w:val="center"/>
          </w:tcPr>
          <w:p w14:paraId="6AC68C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4415" w:type="dxa"/>
            <w:noWrap/>
            <w:vAlign w:val="center"/>
          </w:tcPr>
          <w:p w14:paraId="79477AE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5C099DC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483" w:type="dxa"/>
            <w:noWrap/>
            <w:vAlign w:val="center"/>
          </w:tcPr>
          <w:p w14:paraId="795D5474"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97" w:type="dxa"/>
            <w:vAlign w:val="center"/>
          </w:tcPr>
          <w:p w14:paraId="176981A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4DF4C7E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DBDF9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 w14:paraId="0F6AEF2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AEF2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14:paraId="2E4DCE6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2109592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 w14:paraId="6671DB2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跨专业设计实践</w:t>
            </w:r>
          </w:p>
          <w:p w14:paraId="51A8EB1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 discipline design practice</w:t>
            </w:r>
          </w:p>
        </w:tc>
        <w:tc>
          <w:tcPr>
            <w:tcW w:w="483" w:type="dxa"/>
            <w:noWrap/>
            <w:vAlign w:val="center"/>
          </w:tcPr>
          <w:p w14:paraId="0B123B8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97" w:type="dxa"/>
            <w:vAlign w:val="center"/>
          </w:tcPr>
          <w:p w14:paraId="4DCA85E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0DF36D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1BF6B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 w14:paraId="48A0EF4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F9951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14:paraId="03C95A1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2109586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 w14:paraId="50F04AC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论文写作与文献研读</w:t>
            </w:r>
          </w:p>
          <w:p w14:paraId="2A79107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Thesis Writing and Literature Study</w:t>
            </w:r>
          </w:p>
        </w:tc>
        <w:tc>
          <w:tcPr>
            <w:tcW w:w="483" w:type="dxa"/>
            <w:noWrap/>
            <w:vAlign w:val="center"/>
          </w:tcPr>
          <w:p w14:paraId="7FF949C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6978359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1FF6D6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83501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 w14:paraId="0E59D1C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ED378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14:paraId="1163EFA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2109566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 w14:paraId="2303B6D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传统工艺实践</w:t>
            </w:r>
          </w:p>
          <w:p w14:paraId="25D9483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Traditional process practice</w:t>
            </w:r>
          </w:p>
        </w:tc>
        <w:tc>
          <w:tcPr>
            <w:tcW w:w="483" w:type="dxa"/>
            <w:shd w:val="clear" w:color="auto" w:fill="FFFFFF"/>
            <w:noWrap/>
            <w:vAlign w:val="center"/>
          </w:tcPr>
          <w:p w14:paraId="2987D71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946255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  <w:shd w:val="clear" w:color="auto" w:fill="FFFFFF"/>
          </w:tcPr>
          <w:p w14:paraId="7D4F929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D8F69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741A086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158A082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7" w:type="dxa"/>
            <w:noWrap/>
            <w:vAlign w:val="center"/>
          </w:tcPr>
          <w:p w14:paraId="6B56E7F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2109555</w:t>
            </w:r>
          </w:p>
        </w:tc>
        <w:tc>
          <w:tcPr>
            <w:tcW w:w="4415" w:type="dxa"/>
            <w:noWrap/>
            <w:vAlign w:val="center"/>
          </w:tcPr>
          <w:p w14:paraId="382EC43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人机工程学课程设计※</w:t>
            </w:r>
          </w:p>
          <w:p w14:paraId="07A253B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Ergonomics course design※</w:t>
            </w:r>
          </w:p>
        </w:tc>
        <w:tc>
          <w:tcPr>
            <w:tcW w:w="483" w:type="dxa"/>
            <w:noWrap/>
            <w:vAlign w:val="center"/>
          </w:tcPr>
          <w:p w14:paraId="197926F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34FEC89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757EBED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03E56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0297EE7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2C31013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67" w:type="dxa"/>
            <w:noWrap/>
            <w:vAlign w:val="center"/>
          </w:tcPr>
          <w:p w14:paraId="37F7C0C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2109557</w:t>
            </w:r>
          </w:p>
        </w:tc>
        <w:tc>
          <w:tcPr>
            <w:tcW w:w="4415" w:type="dxa"/>
            <w:noWrap/>
            <w:vAlign w:val="center"/>
          </w:tcPr>
          <w:p w14:paraId="6833D7C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徽学应用产品课程设计※</w:t>
            </w:r>
          </w:p>
          <w:p w14:paraId="045D8C6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Huixue Applied Products※</w:t>
            </w:r>
          </w:p>
        </w:tc>
        <w:tc>
          <w:tcPr>
            <w:tcW w:w="483" w:type="dxa"/>
            <w:noWrap/>
            <w:vAlign w:val="center"/>
          </w:tcPr>
          <w:p w14:paraId="77588E7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5ECAC4A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170D08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20C41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524AECD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A94B3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67" w:type="dxa"/>
            <w:noWrap/>
            <w:vAlign w:val="center"/>
          </w:tcPr>
          <w:p w14:paraId="4347828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2109556</w:t>
            </w:r>
          </w:p>
        </w:tc>
        <w:tc>
          <w:tcPr>
            <w:tcW w:w="4415" w:type="dxa"/>
            <w:noWrap/>
            <w:vAlign w:val="center"/>
          </w:tcPr>
          <w:p w14:paraId="0A02804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产品包装课程设计※</w:t>
            </w:r>
          </w:p>
          <w:p w14:paraId="5A2CD7D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Tourism Products※</w:t>
            </w:r>
          </w:p>
        </w:tc>
        <w:tc>
          <w:tcPr>
            <w:tcW w:w="483" w:type="dxa"/>
            <w:noWrap/>
            <w:vAlign w:val="center"/>
          </w:tcPr>
          <w:p w14:paraId="4A188C6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0113F75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260E3F5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569B2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3E7B9D1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936121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67" w:type="dxa"/>
            <w:noWrap/>
            <w:vAlign w:val="center"/>
          </w:tcPr>
          <w:p w14:paraId="4471A0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2109567</w:t>
            </w:r>
          </w:p>
        </w:tc>
        <w:tc>
          <w:tcPr>
            <w:tcW w:w="4415" w:type="dxa"/>
            <w:noWrap/>
            <w:vAlign w:val="center"/>
          </w:tcPr>
          <w:p w14:paraId="2CDBA80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博物馆文创产品课程设计※</w:t>
            </w:r>
          </w:p>
          <w:p w14:paraId="0B7FC0D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Museum Cultural and Creative Products※</w:t>
            </w:r>
          </w:p>
        </w:tc>
        <w:tc>
          <w:tcPr>
            <w:tcW w:w="483" w:type="dxa"/>
            <w:noWrap/>
            <w:vAlign w:val="center"/>
          </w:tcPr>
          <w:p w14:paraId="2789D6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31B6C17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6E991A0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E72AD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 w14:paraId="59DF577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14:paraId="73FAE84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 w14:paraId="0D128FA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 w14:paraId="315A98A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37B96B81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483" w:type="dxa"/>
            <w:shd w:val="clear" w:color="auto" w:fill="FFFFFF"/>
            <w:noWrap/>
            <w:vAlign w:val="center"/>
          </w:tcPr>
          <w:p w14:paraId="7F4F5A0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3643A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shd w:val="clear" w:color="auto" w:fill="FFFFFF"/>
          </w:tcPr>
          <w:p w14:paraId="1918A457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  <w:lang w:val="en-US" w:eastAsia="zh-CN"/>
              </w:rPr>
            </w:pPr>
          </w:p>
          <w:p w14:paraId="33A5BE9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学工部</w:t>
            </w:r>
          </w:p>
        </w:tc>
      </w:tr>
      <w:tr w14:paraId="4F7A7B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6129EB3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2F35D8A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67" w:type="dxa"/>
            <w:noWrap/>
            <w:vAlign w:val="center"/>
          </w:tcPr>
          <w:p w14:paraId="3067E7F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2109565</w:t>
            </w:r>
          </w:p>
        </w:tc>
        <w:tc>
          <w:tcPr>
            <w:tcW w:w="4415" w:type="dxa"/>
            <w:noWrap/>
            <w:vAlign w:val="center"/>
          </w:tcPr>
          <w:p w14:paraId="6EC84CA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产品模型与制作工艺</w:t>
            </w:r>
            <w:r>
              <w:rPr>
                <w:color w:val="000000"/>
                <w:szCs w:val="21"/>
              </w:rPr>
              <w:t>※</w:t>
            </w:r>
          </w:p>
          <w:p w14:paraId="1B3974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model and manufacturing process</w:t>
            </w:r>
            <w:r>
              <w:rPr>
                <w:color w:val="000000"/>
                <w:szCs w:val="21"/>
              </w:rPr>
              <w:t>※</w:t>
            </w:r>
          </w:p>
        </w:tc>
        <w:tc>
          <w:tcPr>
            <w:tcW w:w="483" w:type="dxa"/>
            <w:noWrap/>
            <w:vAlign w:val="center"/>
          </w:tcPr>
          <w:p w14:paraId="56991A5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vAlign w:val="center"/>
          </w:tcPr>
          <w:p w14:paraId="36BEB3F5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2D13C19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B8037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07F22D3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46298C0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67" w:type="dxa"/>
            <w:noWrap/>
            <w:vAlign w:val="center"/>
          </w:tcPr>
          <w:p w14:paraId="61957D3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2109561</w:t>
            </w:r>
          </w:p>
        </w:tc>
        <w:tc>
          <w:tcPr>
            <w:tcW w:w="4415" w:type="dxa"/>
            <w:noWrap/>
            <w:vAlign w:val="center"/>
          </w:tcPr>
          <w:p w14:paraId="47432C63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0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产品设计创新训练1</w:t>
            </w:r>
          </w:p>
          <w:p w14:paraId="220E35D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1</w:t>
            </w:r>
          </w:p>
        </w:tc>
        <w:tc>
          <w:tcPr>
            <w:tcW w:w="483" w:type="dxa"/>
            <w:noWrap/>
            <w:vAlign w:val="center"/>
          </w:tcPr>
          <w:p w14:paraId="1E124A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7AA685B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44ED042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C4645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30751F9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27CAD9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67" w:type="dxa"/>
            <w:noWrap/>
            <w:vAlign w:val="center"/>
          </w:tcPr>
          <w:p w14:paraId="10AF1DD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2109562</w:t>
            </w:r>
          </w:p>
        </w:tc>
        <w:tc>
          <w:tcPr>
            <w:tcW w:w="4415" w:type="dxa"/>
            <w:noWrap/>
            <w:vAlign w:val="center"/>
          </w:tcPr>
          <w:p w14:paraId="443D3505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1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产品设计创新训练2</w:t>
            </w:r>
          </w:p>
          <w:p w14:paraId="0DA4439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2</w:t>
            </w:r>
          </w:p>
        </w:tc>
        <w:tc>
          <w:tcPr>
            <w:tcW w:w="483" w:type="dxa"/>
            <w:noWrap/>
            <w:vAlign w:val="center"/>
          </w:tcPr>
          <w:p w14:paraId="5DE767C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0DC039DF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2C16079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AF392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638699C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B6338D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67" w:type="dxa"/>
            <w:noWrap/>
            <w:vAlign w:val="center"/>
          </w:tcPr>
          <w:p w14:paraId="6B53DDD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2109563</w:t>
            </w:r>
          </w:p>
        </w:tc>
        <w:tc>
          <w:tcPr>
            <w:tcW w:w="4415" w:type="dxa"/>
            <w:noWrap/>
            <w:vAlign w:val="center"/>
          </w:tcPr>
          <w:p w14:paraId="180DA5EB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2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产品设计创新训练3</w:t>
            </w:r>
          </w:p>
          <w:p w14:paraId="58773C3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3</w:t>
            </w:r>
          </w:p>
        </w:tc>
        <w:tc>
          <w:tcPr>
            <w:tcW w:w="483" w:type="dxa"/>
            <w:noWrap/>
            <w:vAlign w:val="center"/>
          </w:tcPr>
          <w:p w14:paraId="6F4427E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5E2E45C8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7F46D29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E022B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 w14:paraId="2C826F0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165E495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67" w:type="dxa"/>
            <w:noWrap/>
            <w:vAlign w:val="center"/>
          </w:tcPr>
          <w:p w14:paraId="1F2DBB2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0900105A</w:t>
            </w:r>
          </w:p>
        </w:tc>
        <w:tc>
          <w:tcPr>
            <w:tcW w:w="4415" w:type="dxa"/>
            <w:noWrap/>
            <w:vAlign w:val="center"/>
          </w:tcPr>
          <w:p w14:paraId="262944E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 w14:paraId="321AC2C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design(Thesis)</w:t>
            </w:r>
          </w:p>
        </w:tc>
        <w:tc>
          <w:tcPr>
            <w:tcW w:w="483" w:type="dxa"/>
            <w:noWrap/>
            <w:vAlign w:val="center"/>
          </w:tcPr>
          <w:p w14:paraId="1F84CD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97" w:type="dxa"/>
          </w:tcPr>
          <w:p w14:paraId="61E4B19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 w14:paraId="52B9422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4AD8350">
      <w:pPr>
        <w:overflowPunct w:val="0"/>
        <w:spacing w:line="370" w:lineRule="auto"/>
        <w:rPr>
          <w:lang w:val="zh-TW" w:eastAsia="zh-TW"/>
        </w:rPr>
      </w:pPr>
      <w:r>
        <w:rPr>
          <w:lang w:val="zh-TW" w:eastAsia="zh-TW"/>
        </w:rPr>
        <w:br w:type="page"/>
      </w:r>
    </w:p>
    <w:p w14:paraId="747BA989"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  <w:color w:val="auto"/>
        </w:rPr>
        <w:t>7</w:t>
      </w: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：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产品设计专业（</w:t>
      </w:r>
      <w:r>
        <w:rPr>
          <w:rFonts w:ascii="Times New Roman" w:hAnsi="Times New Roman" w:eastAsia="宋体" w:cs="Times New Roman"/>
          <w:b/>
          <w:bCs/>
          <w:color w:val="auto"/>
          <w:u w:color="FF0000"/>
        </w:rPr>
        <w:t>智能产品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设计方向）</w:t>
      </w: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教学进程安排（专业教育）</w:t>
      </w:r>
    </w:p>
    <w:tbl>
      <w:tblPr>
        <w:tblStyle w:val="39"/>
        <w:tblW w:w="89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709"/>
        <w:gridCol w:w="709"/>
        <w:gridCol w:w="992"/>
        <w:gridCol w:w="3402"/>
        <w:gridCol w:w="567"/>
        <w:gridCol w:w="850"/>
        <w:gridCol w:w="993"/>
      </w:tblGrid>
      <w:tr w14:paraId="587A37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701" w:type="dxa"/>
            <w:noWrap/>
            <w:vAlign w:val="center"/>
          </w:tcPr>
          <w:p w14:paraId="3664512A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0F1CE21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709" w:type="dxa"/>
            <w:noWrap/>
            <w:vAlign w:val="center"/>
          </w:tcPr>
          <w:p w14:paraId="42A0FD4D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 w14:paraId="7C98C59F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9" w:type="dxa"/>
            <w:noWrap/>
            <w:vAlign w:val="center"/>
          </w:tcPr>
          <w:p w14:paraId="25072A6B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 w14:paraId="3E09620D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402" w:type="dxa"/>
            <w:noWrap/>
            <w:vAlign w:val="center"/>
          </w:tcPr>
          <w:p w14:paraId="536AB107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67" w:type="dxa"/>
            <w:noWrap/>
            <w:vAlign w:val="center"/>
          </w:tcPr>
          <w:p w14:paraId="48DC281B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0" w:type="dxa"/>
          </w:tcPr>
          <w:p w14:paraId="03F06A1F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B9EAEA0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993" w:type="dxa"/>
          </w:tcPr>
          <w:p w14:paraId="50A50308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7A6628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 w14:paraId="74C94F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 w14:paraId="3FE5A8E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 w14:paraId="3E15C4A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 w14:paraId="58B6841D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 w14:paraId="690E31CA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 w14:paraId="40B62EC6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一智能产品</w:t>
            </w:r>
          </w:p>
          <w:p w14:paraId="51039AD8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 w14:paraId="52272C6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noWrap/>
            <w:vAlign w:val="center"/>
          </w:tcPr>
          <w:p w14:paraId="132027D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68131FA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noWrap/>
            <w:vAlign w:val="center"/>
          </w:tcPr>
          <w:p w14:paraId="02B33D5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39</w:t>
            </w:r>
          </w:p>
        </w:tc>
        <w:tc>
          <w:tcPr>
            <w:tcW w:w="992" w:type="dxa"/>
            <w:noWrap/>
            <w:vAlign w:val="center"/>
          </w:tcPr>
          <w:p w14:paraId="78F07AE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2109542</w:t>
            </w:r>
          </w:p>
        </w:tc>
        <w:tc>
          <w:tcPr>
            <w:tcW w:w="3402" w:type="dxa"/>
            <w:noWrap/>
            <w:vAlign w:val="center"/>
          </w:tcPr>
          <w:p w14:paraId="25CBC253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人机工程学</w:t>
            </w:r>
            <w:r>
              <w:t>*</w:t>
            </w:r>
          </w:p>
          <w:p w14:paraId="4F6B258A"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Ergonomics*</w:t>
            </w:r>
          </w:p>
        </w:tc>
        <w:tc>
          <w:tcPr>
            <w:tcW w:w="567" w:type="dxa"/>
            <w:noWrap/>
            <w:vAlign w:val="center"/>
          </w:tcPr>
          <w:p w14:paraId="3F25E79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 w14:paraId="12EE192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51B6BAAD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</w:p>
        </w:tc>
      </w:tr>
      <w:tr w14:paraId="171860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E58148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68D0372A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CC2F8A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40</w:t>
            </w:r>
          </w:p>
        </w:tc>
        <w:tc>
          <w:tcPr>
            <w:tcW w:w="992" w:type="dxa"/>
            <w:noWrap/>
            <w:vAlign w:val="center"/>
          </w:tcPr>
          <w:p w14:paraId="113D088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2109553</w:t>
            </w:r>
          </w:p>
        </w:tc>
        <w:tc>
          <w:tcPr>
            <w:tcW w:w="3402" w:type="dxa"/>
            <w:noWrap/>
            <w:vAlign w:val="center"/>
          </w:tcPr>
          <w:p w14:paraId="1A6098F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人机交互界面设计</w:t>
            </w:r>
          </w:p>
          <w:p w14:paraId="50E894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Human computer interaction interface design</w:t>
            </w:r>
          </w:p>
        </w:tc>
        <w:tc>
          <w:tcPr>
            <w:tcW w:w="567" w:type="dxa"/>
            <w:noWrap/>
            <w:vAlign w:val="center"/>
          </w:tcPr>
          <w:p w14:paraId="166322E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2608D8A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13839A4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4ED82E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7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3F1A0A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45FBF7B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1ABD344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41</w:t>
            </w:r>
          </w:p>
        </w:tc>
        <w:tc>
          <w:tcPr>
            <w:tcW w:w="992" w:type="dxa"/>
            <w:noWrap/>
            <w:vAlign w:val="center"/>
          </w:tcPr>
          <w:p w14:paraId="736F5E8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2109554</w:t>
            </w:r>
          </w:p>
        </w:tc>
        <w:tc>
          <w:tcPr>
            <w:tcW w:w="3402" w:type="dxa"/>
            <w:noWrap/>
            <w:vAlign w:val="center"/>
          </w:tcPr>
          <w:p w14:paraId="09AD649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CMF设计</w:t>
            </w:r>
          </w:p>
          <w:p w14:paraId="5B41874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CMF design</w:t>
            </w:r>
          </w:p>
        </w:tc>
        <w:tc>
          <w:tcPr>
            <w:tcW w:w="567" w:type="dxa"/>
            <w:noWrap/>
            <w:vAlign w:val="center"/>
          </w:tcPr>
          <w:p w14:paraId="435E18D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 w14:paraId="7DBC3F04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6245F5F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F951D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AA6C8A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2BD7874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A728C5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42</w:t>
            </w:r>
          </w:p>
        </w:tc>
        <w:tc>
          <w:tcPr>
            <w:tcW w:w="992" w:type="dxa"/>
            <w:noWrap/>
            <w:vAlign w:val="center"/>
          </w:tcPr>
          <w:p w14:paraId="3C7FE08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2109540</w:t>
            </w:r>
          </w:p>
        </w:tc>
        <w:tc>
          <w:tcPr>
            <w:tcW w:w="3402" w:type="dxa"/>
            <w:noWrap/>
            <w:vAlign w:val="center"/>
          </w:tcPr>
          <w:p w14:paraId="2D9B90F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产品设计程序与方法</w:t>
            </w:r>
            <w:r>
              <w:rPr>
                <w:color w:val="000000"/>
              </w:rPr>
              <w:t>*</w:t>
            </w:r>
          </w:p>
          <w:p w14:paraId="03E43C3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</w:rPr>
              <w:t>Product design procedures and methods*</w:t>
            </w:r>
          </w:p>
        </w:tc>
        <w:tc>
          <w:tcPr>
            <w:tcW w:w="567" w:type="dxa"/>
            <w:noWrap/>
            <w:vAlign w:val="center"/>
          </w:tcPr>
          <w:p w14:paraId="5188DE5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850" w:type="dxa"/>
            <w:vAlign w:val="center"/>
          </w:tcPr>
          <w:p w14:paraId="067CB9E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0D9B878B">
            <w:pPr>
              <w:pStyle w:val="56"/>
              <w:wordWrap/>
              <w:overflowPunct w:val="0"/>
              <w:snapToGrid w:val="0"/>
              <w:spacing w:line="240" w:lineRule="auto"/>
            </w:pPr>
          </w:p>
        </w:tc>
      </w:tr>
      <w:tr w14:paraId="6241ED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852483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47F81B2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E52AD03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43</w:t>
            </w:r>
          </w:p>
        </w:tc>
        <w:tc>
          <w:tcPr>
            <w:tcW w:w="992" w:type="dxa"/>
            <w:noWrap/>
            <w:vAlign w:val="center"/>
          </w:tcPr>
          <w:p w14:paraId="6A41AD58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2109544</w:t>
            </w:r>
          </w:p>
        </w:tc>
        <w:tc>
          <w:tcPr>
            <w:tcW w:w="3402" w:type="dxa"/>
            <w:noWrap/>
            <w:vAlign w:val="center"/>
          </w:tcPr>
          <w:p w14:paraId="7501E6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设计符号学</w:t>
            </w:r>
          </w:p>
          <w:p w14:paraId="2BA7B3C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Semiotics</w:t>
            </w:r>
          </w:p>
        </w:tc>
        <w:tc>
          <w:tcPr>
            <w:tcW w:w="567" w:type="dxa"/>
            <w:noWrap/>
            <w:vAlign w:val="center"/>
          </w:tcPr>
          <w:p w14:paraId="6EF183B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32CFE49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069FEA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4B66D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A5A90B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7524FDA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DDC76A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44</w:t>
            </w:r>
          </w:p>
        </w:tc>
        <w:tc>
          <w:tcPr>
            <w:tcW w:w="992" w:type="dxa"/>
            <w:noWrap/>
            <w:vAlign w:val="center"/>
          </w:tcPr>
          <w:p w14:paraId="5CAEDBB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2109547</w:t>
            </w:r>
          </w:p>
        </w:tc>
        <w:tc>
          <w:tcPr>
            <w:tcW w:w="3402" w:type="dxa"/>
            <w:noWrap/>
            <w:vAlign w:val="center"/>
          </w:tcPr>
          <w:p w14:paraId="4957B27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产品设计创新与开发</w:t>
            </w:r>
          </w:p>
          <w:p w14:paraId="37A689F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</w:rPr>
              <w:t>Product design innovation and development</w:t>
            </w:r>
          </w:p>
        </w:tc>
        <w:tc>
          <w:tcPr>
            <w:tcW w:w="567" w:type="dxa"/>
            <w:noWrap/>
            <w:vAlign w:val="center"/>
          </w:tcPr>
          <w:p w14:paraId="381F41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FF0000"/>
              </w:rPr>
              <w:t>2.5</w:t>
            </w:r>
          </w:p>
        </w:tc>
        <w:tc>
          <w:tcPr>
            <w:tcW w:w="850" w:type="dxa"/>
            <w:vAlign w:val="center"/>
          </w:tcPr>
          <w:p w14:paraId="06E02C1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3815C72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22A3CB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11F0C8D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1ADB1DF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7C64F7D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45</w:t>
            </w:r>
          </w:p>
        </w:tc>
        <w:tc>
          <w:tcPr>
            <w:tcW w:w="992" w:type="dxa"/>
            <w:noWrap/>
            <w:vAlign w:val="center"/>
          </w:tcPr>
          <w:p w14:paraId="4D9E03D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2109571</w:t>
            </w:r>
          </w:p>
        </w:tc>
        <w:tc>
          <w:tcPr>
            <w:tcW w:w="3402" w:type="dxa"/>
            <w:noWrap/>
            <w:vAlign w:val="center"/>
          </w:tcPr>
          <w:p w14:paraId="1BBDC9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用户体验设计</w:t>
            </w:r>
          </w:p>
          <w:p w14:paraId="13171EE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User experience design</w:t>
            </w:r>
          </w:p>
        </w:tc>
        <w:tc>
          <w:tcPr>
            <w:tcW w:w="567" w:type="dxa"/>
            <w:noWrap/>
            <w:vAlign w:val="center"/>
          </w:tcPr>
          <w:p w14:paraId="675386E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4454D46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62D1610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1F0A2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4C01E22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351770F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72FDA2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46</w:t>
            </w:r>
          </w:p>
        </w:tc>
        <w:tc>
          <w:tcPr>
            <w:tcW w:w="992" w:type="dxa"/>
            <w:noWrap/>
            <w:vAlign w:val="center"/>
          </w:tcPr>
          <w:p w14:paraId="04B9493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2109635</w:t>
            </w:r>
          </w:p>
        </w:tc>
        <w:tc>
          <w:tcPr>
            <w:tcW w:w="3402" w:type="dxa"/>
            <w:noWrap/>
            <w:vAlign w:val="center"/>
          </w:tcPr>
          <w:p w14:paraId="06FCA0B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产品结构设计</w:t>
            </w:r>
          </w:p>
          <w:p w14:paraId="2E9FC6E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Structure Design</w:t>
            </w:r>
          </w:p>
        </w:tc>
        <w:tc>
          <w:tcPr>
            <w:tcW w:w="567" w:type="dxa"/>
            <w:noWrap/>
            <w:vAlign w:val="center"/>
          </w:tcPr>
          <w:p w14:paraId="72A015F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14:paraId="29346BD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03213C0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28D586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41295F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74E623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1701227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47</w:t>
            </w:r>
          </w:p>
        </w:tc>
        <w:tc>
          <w:tcPr>
            <w:tcW w:w="992" w:type="dxa"/>
            <w:noWrap/>
            <w:vAlign w:val="center"/>
          </w:tcPr>
          <w:p w14:paraId="659A35A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2109574</w:t>
            </w:r>
          </w:p>
        </w:tc>
        <w:tc>
          <w:tcPr>
            <w:tcW w:w="3402" w:type="dxa"/>
            <w:noWrap/>
            <w:vAlign w:val="center"/>
          </w:tcPr>
          <w:p w14:paraId="6BD35DBF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/>
              </w:rPr>
            </w:pPr>
            <w:r>
              <w:rPr>
                <w:u w:color="FF0000"/>
                <w:lang w:val="zh-TW"/>
              </w:rPr>
              <w:t>数字化设计及3D打印技术*</w:t>
            </w:r>
          </w:p>
          <w:p w14:paraId="3625233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Digital product design and 3D printing technology*</w:t>
            </w:r>
          </w:p>
        </w:tc>
        <w:tc>
          <w:tcPr>
            <w:tcW w:w="567" w:type="dxa"/>
            <w:noWrap/>
            <w:vAlign w:val="center"/>
          </w:tcPr>
          <w:p w14:paraId="002D431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 w14:paraId="1459407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623A758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34C301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843D76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600D472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10E01FE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48</w:t>
            </w:r>
          </w:p>
        </w:tc>
        <w:tc>
          <w:tcPr>
            <w:tcW w:w="992" w:type="dxa"/>
            <w:noWrap/>
            <w:vAlign w:val="center"/>
          </w:tcPr>
          <w:p w14:paraId="21128F07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2109575</w:t>
            </w:r>
          </w:p>
        </w:tc>
        <w:tc>
          <w:tcPr>
            <w:tcW w:w="3402" w:type="dxa"/>
            <w:noWrap/>
            <w:vAlign w:val="center"/>
          </w:tcPr>
          <w:p w14:paraId="0F67B59C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</w:rPr>
            </w:pPr>
            <w:r>
              <w:rPr>
                <w:u w:color="FF0000"/>
                <w:lang w:val="zh-TW" w:eastAsia="zh-TW"/>
              </w:rPr>
              <w:t>服务设计</w:t>
            </w:r>
          </w:p>
          <w:p w14:paraId="064DE2D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Service Design</w:t>
            </w:r>
          </w:p>
        </w:tc>
        <w:tc>
          <w:tcPr>
            <w:tcW w:w="567" w:type="dxa"/>
            <w:noWrap/>
            <w:vAlign w:val="center"/>
          </w:tcPr>
          <w:p w14:paraId="4F357C8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 w14:paraId="49D6D49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48B8A42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CDE2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003A3C4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3D7549D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92EA77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49</w:t>
            </w:r>
          </w:p>
        </w:tc>
        <w:tc>
          <w:tcPr>
            <w:tcW w:w="992" w:type="dxa"/>
            <w:noWrap/>
            <w:vAlign w:val="center"/>
          </w:tcPr>
          <w:p w14:paraId="46648E4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2109572</w:t>
            </w:r>
          </w:p>
        </w:tc>
        <w:tc>
          <w:tcPr>
            <w:tcW w:w="3402" w:type="dxa"/>
            <w:noWrap/>
            <w:vAlign w:val="center"/>
          </w:tcPr>
          <w:p w14:paraId="7BB7366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产品动画</w:t>
            </w:r>
          </w:p>
          <w:p w14:paraId="0C8A097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Animation</w:t>
            </w:r>
          </w:p>
        </w:tc>
        <w:tc>
          <w:tcPr>
            <w:tcW w:w="567" w:type="dxa"/>
            <w:noWrap/>
            <w:vAlign w:val="center"/>
          </w:tcPr>
          <w:p w14:paraId="51A0E34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0FB111C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36818B2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327EF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0688BCE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79C10F7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699374B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50</w:t>
            </w:r>
          </w:p>
        </w:tc>
        <w:tc>
          <w:tcPr>
            <w:tcW w:w="992" w:type="dxa"/>
            <w:noWrap/>
            <w:vAlign w:val="center"/>
          </w:tcPr>
          <w:p w14:paraId="78BB400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2109573</w:t>
            </w:r>
          </w:p>
        </w:tc>
        <w:tc>
          <w:tcPr>
            <w:tcW w:w="3402" w:type="dxa"/>
            <w:noWrap/>
            <w:vAlign w:val="center"/>
          </w:tcPr>
          <w:p w14:paraId="2460E46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数码产品设计</w:t>
            </w:r>
            <w:r>
              <w:rPr>
                <w:u w:color="FF0000"/>
                <w:lang w:val="zh-TW" w:eastAsia="zh-TW"/>
              </w:rPr>
              <w:t>*</w:t>
            </w:r>
          </w:p>
          <w:p w14:paraId="10EE4B9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Intelligent interaction design</w:t>
            </w:r>
            <w:r>
              <w:rPr>
                <w:u w:color="FF0000"/>
                <w:lang w:val="zh-TW" w:eastAsia="zh-TW"/>
              </w:rPr>
              <w:t>*</w:t>
            </w:r>
          </w:p>
        </w:tc>
        <w:tc>
          <w:tcPr>
            <w:tcW w:w="567" w:type="dxa"/>
            <w:noWrap/>
            <w:vAlign w:val="center"/>
          </w:tcPr>
          <w:p w14:paraId="57A58F9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 w14:paraId="1F53F13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1CCE43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193708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04ED16E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6497545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BD0CAEC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92" w:type="dxa"/>
            <w:noWrap/>
            <w:vAlign w:val="center"/>
          </w:tcPr>
          <w:p w14:paraId="0EDC7A6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2109577</w:t>
            </w:r>
          </w:p>
        </w:tc>
        <w:tc>
          <w:tcPr>
            <w:tcW w:w="3402" w:type="dxa"/>
            <w:noWrap/>
            <w:vAlign w:val="center"/>
          </w:tcPr>
          <w:p w14:paraId="61C29AFF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  <w:u w:color="FF0000"/>
                <w:lang w:val="zh-TW" w:eastAsia="zh-TW"/>
              </w:rPr>
              <w:t>智能</w:t>
            </w:r>
            <w:r>
              <w:rPr>
                <w:color w:val="000000"/>
                <w:u w:color="FF0000"/>
              </w:rPr>
              <w:t>家居</w:t>
            </w:r>
            <w:r>
              <w:rPr>
                <w:color w:val="000000"/>
                <w:u w:color="FF0000"/>
                <w:lang w:val="zh-TW" w:eastAsia="zh-TW"/>
              </w:rPr>
              <w:t>设计*</w:t>
            </w:r>
          </w:p>
          <w:p w14:paraId="1E3DA1E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Smart home product design*</w:t>
            </w:r>
          </w:p>
        </w:tc>
        <w:tc>
          <w:tcPr>
            <w:tcW w:w="567" w:type="dxa"/>
            <w:noWrap/>
            <w:vAlign w:val="center"/>
          </w:tcPr>
          <w:p w14:paraId="3F6FB8C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 w14:paraId="5CD287C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1715FA1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743C8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 w14:paraId="37CAAE2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 w14:paraId="5D0AAC8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 w14:paraId="4C76BEAE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 w14:paraId="405298C6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 w14:paraId="4848BBB3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</w:t>
            </w:r>
          </w:p>
          <w:p w14:paraId="37632360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智能产品设</w:t>
            </w:r>
          </w:p>
          <w:p w14:paraId="5213182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noWrap/>
            <w:vAlign w:val="center"/>
          </w:tcPr>
          <w:p w14:paraId="68C017A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</w:t>
            </w:r>
          </w:p>
          <w:p w14:paraId="35C6715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noWrap/>
            <w:vAlign w:val="center"/>
          </w:tcPr>
          <w:p w14:paraId="7576863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52</w:t>
            </w:r>
          </w:p>
        </w:tc>
        <w:tc>
          <w:tcPr>
            <w:tcW w:w="992" w:type="dxa"/>
            <w:noWrap/>
            <w:vAlign w:val="center"/>
          </w:tcPr>
          <w:p w14:paraId="53AEB3C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0900029</w:t>
            </w:r>
          </w:p>
        </w:tc>
        <w:tc>
          <w:tcPr>
            <w:tcW w:w="3402" w:type="dxa"/>
            <w:noWrap/>
            <w:vAlign w:val="center"/>
          </w:tcPr>
          <w:p w14:paraId="4B93AA6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设计创意及方法</w:t>
            </w:r>
          </w:p>
          <w:p w14:paraId="22D3DA5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567" w:type="dxa"/>
            <w:noWrap/>
            <w:vAlign w:val="center"/>
          </w:tcPr>
          <w:p w14:paraId="26C7C91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637A737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7BA2957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73B88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620D8F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70E1C2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A886F6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53</w:t>
            </w:r>
          </w:p>
        </w:tc>
        <w:tc>
          <w:tcPr>
            <w:tcW w:w="992" w:type="dxa"/>
            <w:noWrap/>
            <w:vAlign w:val="center"/>
          </w:tcPr>
          <w:p w14:paraId="60EBDD82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2109233</w:t>
            </w:r>
          </w:p>
        </w:tc>
        <w:tc>
          <w:tcPr>
            <w:tcW w:w="3402" w:type="dxa"/>
            <w:noWrap/>
            <w:vAlign w:val="center"/>
          </w:tcPr>
          <w:p w14:paraId="4A263EA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设计管理及实务</w:t>
            </w:r>
          </w:p>
          <w:p w14:paraId="4584E9E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567" w:type="dxa"/>
            <w:noWrap/>
            <w:vAlign w:val="center"/>
          </w:tcPr>
          <w:p w14:paraId="2E2FA7C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6E1D876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578CDD2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6E020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3F553A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23F935C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FD97D22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92" w:type="dxa"/>
            <w:noWrap/>
            <w:vAlign w:val="center"/>
          </w:tcPr>
          <w:p w14:paraId="0CE43AED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2109569</w:t>
            </w:r>
          </w:p>
        </w:tc>
        <w:tc>
          <w:tcPr>
            <w:tcW w:w="3402" w:type="dxa"/>
            <w:noWrap/>
            <w:vAlign w:val="center"/>
          </w:tcPr>
          <w:p w14:paraId="06AF49F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 w14:paraId="46B000E4">
            <w:pPr>
              <w:pStyle w:val="56"/>
              <w:wordWrap/>
              <w:overflowPunct w:val="0"/>
              <w:snapToGrid w:val="0"/>
              <w:spacing w:line="240" w:lineRule="auto"/>
              <w:rPr>
                <w:lang w:val="zh-TW" w:eastAsia="zh-TW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567" w:type="dxa"/>
            <w:noWrap/>
            <w:vAlign w:val="center"/>
          </w:tcPr>
          <w:p w14:paraId="02618335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0" w:type="dxa"/>
            <w:vAlign w:val="center"/>
          </w:tcPr>
          <w:p w14:paraId="10B8DF1F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4F57841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6D1A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4AC05EC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3013AC5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20510200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55</w:t>
            </w:r>
          </w:p>
        </w:tc>
        <w:tc>
          <w:tcPr>
            <w:tcW w:w="992" w:type="dxa"/>
            <w:noWrap/>
            <w:vAlign w:val="center"/>
          </w:tcPr>
          <w:p w14:paraId="5CE66BFC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0900027</w:t>
            </w:r>
          </w:p>
        </w:tc>
        <w:tc>
          <w:tcPr>
            <w:tcW w:w="3402" w:type="dxa"/>
            <w:noWrap/>
            <w:vAlign w:val="center"/>
          </w:tcPr>
          <w:p w14:paraId="4F93668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shd w:val="clear" w:color="auto" w:fill="FFFF00"/>
              </w:rPr>
            </w:pPr>
            <w:r>
              <w:rPr>
                <w:color w:val="000000"/>
                <w:u w:color="FF0000"/>
                <w:shd w:val="clear" w:color="auto" w:fill="FFFFFF" w:themeFill="background1"/>
                <w:lang w:val="zh-TW" w:eastAsia="zh-TW"/>
              </w:rPr>
              <w:t>设计心理学</w:t>
            </w:r>
          </w:p>
          <w:p w14:paraId="1C7D0AC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000000"/>
              </w:rPr>
              <w:t>Design Psychology</w:t>
            </w:r>
          </w:p>
        </w:tc>
        <w:tc>
          <w:tcPr>
            <w:tcW w:w="567" w:type="dxa"/>
            <w:noWrap/>
            <w:vAlign w:val="center"/>
          </w:tcPr>
          <w:p w14:paraId="28A0039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1C1B4DA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1674D1C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304A2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AEE101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50B7AE8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71FC3A9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56</w:t>
            </w:r>
          </w:p>
        </w:tc>
        <w:tc>
          <w:tcPr>
            <w:tcW w:w="992" w:type="dxa"/>
            <w:noWrap/>
            <w:vAlign w:val="center"/>
          </w:tcPr>
          <w:p w14:paraId="7142330F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2109584</w:t>
            </w:r>
          </w:p>
        </w:tc>
        <w:tc>
          <w:tcPr>
            <w:tcW w:w="3402" w:type="dxa"/>
            <w:noWrap/>
            <w:vAlign w:val="center"/>
          </w:tcPr>
          <w:p w14:paraId="3B4612B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工艺美术鉴赏</w:t>
            </w:r>
          </w:p>
          <w:p w14:paraId="6220619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Appreciation of Arts and Crafts</w:t>
            </w:r>
          </w:p>
        </w:tc>
        <w:tc>
          <w:tcPr>
            <w:tcW w:w="567" w:type="dxa"/>
            <w:noWrap/>
            <w:vAlign w:val="center"/>
          </w:tcPr>
          <w:p w14:paraId="4BEC21E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2A7D700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11B4521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F743E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6F14BF3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23379BF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3680084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57</w:t>
            </w:r>
          </w:p>
        </w:tc>
        <w:tc>
          <w:tcPr>
            <w:tcW w:w="992" w:type="dxa"/>
            <w:noWrap/>
            <w:vAlign w:val="center"/>
          </w:tcPr>
          <w:p w14:paraId="36926FBE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2109580</w:t>
            </w:r>
          </w:p>
        </w:tc>
        <w:tc>
          <w:tcPr>
            <w:tcW w:w="3402" w:type="dxa"/>
            <w:noWrap/>
            <w:vAlign w:val="center"/>
          </w:tcPr>
          <w:p w14:paraId="1C07D05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产品形态设计</w:t>
            </w:r>
          </w:p>
          <w:p w14:paraId="7BD1B8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form design</w:t>
            </w:r>
          </w:p>
        </w:tc>
        <w:tc>
          <w:tcPr>
            <w:tcW w:w="567" w:type="dxa"/>
            <w:noWrap/>
            <w:vAlign w:val="center"/>
          </w:tcPr>
          <w:p w14:paraId="14B24C8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53C1BF1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52A3E64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322F1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8E26C0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440683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978E43D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58</w:t>
            </w:r>
          </w:p>
        </w:tc>
        <w:tc>
          <w:tcPr>
            <w:tcW w:w="992" w:type="dxa"/>
            <w:noWrap/>
            <w:vAlign w:val="center"/>
          </w:tcPr>
          <w:p w14:paraId="64F8A751">
            <w:pPr>
              <w:overflowPunct w:val="0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u w:color="000000"/>
              </w:rPr>
            </w:pPr>
            <w:r>
              <w:rPr>
                <w:rFonts w:eastAsia="Times New Roman"/>
                <w:color w:val="000000"/>
                <w:sz w:val="18"/>
                <w:szCs w:val="18"/>
                <w:u w:color="000000"/>
              </w:rPr>
              <w:t>0900033</w:t>
            </w:r>
          </w:p>
        </w:tc>
        <w:tc>
          <w:tcPr>
            <w:tcW w:w="3402" w:type="dxa"/>
            <w:noWrap/>
            <w:vAlign w:val="center"/>
          </w:tcPr>
          <w:p w14:paraId="53C9E13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当代艺术思潮</w:t>
            </w:r>
          </w:p>
          <w:p w14:paraId="23325DF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Trend of contemporary art</w:t>
            </w:r>
          </w:p>
        </w:tc>
        <w:tc>
          <w:tcPr>
            <w:tcW w:w="567" w:type="dxa"/>
            <w:noWrap/>
            <w:vAlign w:val="center"/>
          </w:tcPr>
          <w:p w14:paraId="1E36607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7D8E600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4DBB9A4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0974A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1D5F68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3B9B44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9F4A32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59</w:t>
            </w:r>
          </w:p>
        </w:tc>
        <w:tc>
          <w:tcPr>
            <w:tcW w:w="992" w:type="dxa"/>
            <w:noWrap/>
            <w:vAlign w:val="center"/>
          </w:tcPr>
          <w:p w14:paraId="30A9A079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2109546</w:t>
            </w:r>
          </w:p>
        </w:tc>
        <w:tc>
          <w:tcPr>
            <w:tcW w:w="3402" w:type="dxa"/>
            <w:noWrap/>
            <w:vAlign w:val="center"/>
          </w:tcPr>
          <w:p w14:paraId="05BF872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徽学概论</w:t>
            </w:r>
          </w:p>
          <w:p w14:paraId="5F2C2A6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Huizhou Studies</w:t>
            </w:r>
          </w:p>
        </w:tc>
        <w:tc>
          <w:tcPr>
            <w:tcW w:w="567" w:type="dxa"/>
            <w:noWrap/>
            <w:vAlign w:val="center"/>
          </w:tcPr>
          <w:p w14:paraId="273BA9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52309AE1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4C05CAD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CA0D5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7EBCC5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F455AA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B2BCA1F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60</w:t>
            </w:r>
          </w:p>
        </w:tc>
        <w:tc>
          <w:tcPr>
            <w:tcW w:w="992" w:type="dxa"/>
            <w:noWrap/>
            <w:vAlign w:val="center"/>
          </w:tcPr>
          <w:p w14:paraId="57098A0E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0900211</w:t>
            </w:r>
          </w:p>
        </w:tc>
        <w:tc>
          <w:tcPr>
            <w:tcW w:w="3402" w:type="dxa"/>
            <w:noWrap/>
            <w:vAlign w:val="center"/>
          </w:tcPr>
          <w:p w14:paraId="3A9D6FA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网络产品运营与推广</w:t>
            </w:r>
          </w:p>
          <w:p w14:paraId="18E7996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Operation and Promotion of Network Products</w:t>
            </w:r>
          </w:p>
        </w:tc>
        <w:tc>
          <w:tcPr>
            <w:tcW w:w="567" w:type="dxa"/>
            <w:noWrap/>
            <w:vAlign w:val="center"/>
          </w:tcPr>
          <w:p w14:paraId="5B29BD9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20CD298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4B94D1D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7A304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55B5D10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54716B3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DE933A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3BB8EC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2109545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8D97D4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品牌形象设计</w:t>
            </w:r>
          </w:p>
          <w:p w14:paraId="57DF4C28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lang w:val="zh-TW" w:eastAsia="zh-TW"/>
              </w:rPr>
            </w:pPr>
            <w:r>
              <w:rPr>
                <w:color w:val="000000"/>
              </w:rPr>
              <w:t>Brand image design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BD7544B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color w:val="000000"/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 w14:paraId="53120C8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28DB51C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 w14:paraId="2CF4C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66FD18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C9F7D5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46E318D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62</w:t>
            </w:r>
          </w:p>
        </w:tc>
        <w:tc>
          <w:tcPr>
            <w:tcW w:w="992" w:type="dxa"/>
            <w:noWrap/>
            <w:vAlign w:val="center"/>
          </w:tcPr>
          <w:p w14:paraId="08E378C1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2109585</w:t>
            </w:r>
          </w:p>
        </w:tc>
        <w:tc>
          <w:tcPr>
            <w:tcW w:w="3402" w:type="dxa"/>
            <w:noWrap/>
            <w:vAlign w:val="center"/>
          </w:tcPr>
          <w:p w14:paraId="7B84933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中国画与书法作品赏析</w:t>
            </w:r>
          </w:p>
          <w:p w14:paraId="7B239D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Appreciation of Chinese Painting and Calligraphy</w:t>
            </w:r>
          </w:p>
        </w:tc>
        <w:tc>
          <w:tcPr>
            <w:tcW w:w="567" w:type="dxa"/>
            <w:noWrap/>
            <w:vAlign w:val="center"/>
          </w:tcPr>
          <w:p w14:paraId="51522E3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7EB2D1E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5F30758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76CED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6573FDC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10F3010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08192F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992" w:type="dxa"/>
            <w:noWrap/>
            <w:vAlign w:val="center"/>
          </w:tcPr>
          <w:p w14:paraId="3BD35AC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color w:val="000000"/>
              </w:rPr>
              <w:t>0900210</w:t>
            </w:r>
          </w:p>
        </w:tc>
        <w:tc>
          <w:tcPr>
            <w:tcW w:w="3402" w:type="dxa"/>
            <w:noWrap/>
            <w:vAlign w:val="center"/>
          </w:tcPr>
          <w:p w14:paraId="3BE952C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品牌开发与授权管理</w:t>
            </w:r>
          </w:p>
          <w:p w14:paraId="03A81F6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Brand Development and Authorization Management</w:t>
            </w:r>
          </w:p>
        </w:tc>
        <w:tc>
          <w:tcPr>
            <w:tcW w:w="567" w:type="dxa"/>
            <w:noWrap/>
            <w:vAlign w:val="center"/>
          </w:tcPr>
          <w:p w14:paraId="2A609EF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5C6F0DD7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3971662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92C0B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3ADB76C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3B9CB99D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4C368B26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992" w:type="dxa"/>
            <w:noWrap/>
            <w:vAlign w:val="center"/>
          </w:tcPr>
          <w:p w14:paraId="1CF629D2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2109550</w:t>
            </w:r>
          </w:p>
        </w:tc>
        <w:tc>
          <w:tcPr>
            <w:tcW w:w="3402" w:type="dxa"/>
            <w:noWrap/>
            <w:vAlign w:val="center"/>
          </w:tcPr>
          <w:p w14:paraId="5FAC6894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  <w:lang w:val="zh-TW" w:eastAsia="zh-TW"/>
              </w:rPr>
            </w:pPr>
            <w:r>
              <w:rPr>
                <w:u w:color="FF0000"/>
                <w:lang w:val="zh-TW"/>
              </w:rPr>
              <w:t>产品工程三维技术</w:t>
            </w:r>
          </w:p>
          <w:p w14:paraId="1E303421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Three dimensional technology of product engineering</w:t>
            </w:r>
          </w:p>
        </w:tc>
        <w:tc>
          <w:tcPr>
            <w:tcW w:w="567" w:type="dxa"/>
            <w:noWrap/>
            <w:vAlign w:val="center"/>
          </w:tcPr>
          <w:p w14:paraId="29D64EFB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0" w:type="dxa"/>
            <w:vAlign w:val="center"/>
          </w:tcPr>
          <w:p w14:paraId="32402DE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36043099"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</w:p>
        </w:tc>
      </w:tr>
      <w:tr w14:paraId="5BA99D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638CF28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539ACD6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E95812E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992" w:type="dxa"/>
            <w:noWrap/>
            <w:vAlign w:val="center"/>
          </w:tcPr>
          <w:p w14:paraId="42D182DA"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2109536</w:t>
            </w:r>
          </w:p>
        </w:tc>
        <w:tc>
          <w:tcPr>
            <w:tcW w:w="3402" w:type="dxa"/>
            <w:noWrap/>
            <w:vAlign w:val="center"/>
          </w:tcPr>
          <w:p w14:paraId="4A46C4C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公共设施设计</w:t>
            </w:r>
          </w:p>
          <w:p w14:paraId="0A0D435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Public facilities design</w:t>
            </w:r>
          </w:p>
        </w:tc>
        <w:tc>
          <w:tcPr>
            <w:tcW w:w="567" w:type="dxa"/>
            <w:noWrap/>
            <w:vAlign w:val="center"/>
          </w:tcPr>
          <w:p w14:paraId="2D67975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34F9C96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3BE0A58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46BFE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D18D3A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08C5211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090FC27A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992" w:type="dxa"/>
            <w:noWrap/>
            <w:vAlign w:val="center"/>
          </w:tcPr>
          <w:p w14:paraId="1377CB5D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2109579</w:t>
            </w:r>
          </w:p>
        </w:tc>
        <w:tc>
          <w:tcPr>
            <w:tcW w:w="3402" w:type="dxa"/>
            <w:noWrap/>
            <w:vAlign w:val="center"/>
          </w:tcPr>
          <w:p w14:paraId="44A78A88">
            <w:pPr>
              <w:pStyle w:val="318"/>
              <w:overflowPunct w:val="0"/>
              <w:autoSpaceDE/>
              <w:autoSpaceDN/>
              <w:snapToGrid w:val="0"/>
              <w:spacing w:before="40"/>
              <w:jc w:val="center"/>
              <w:rPr>
                <w:rFonts w:eastAsia="宋体"/>
                <w:color w:val="000000"/>
                <w:sz w:val="18"/>
              </w:rPr>
            </w:pPr>
            <w:r>
              <w:rPr>
                <w:rFonts w:eastAsia="宋体"/>
                <w:color w:val="000000"/>
                <w:sz w:val="18"/>
              </w:rPr>
              <w:t>书籍与电子出版物设计</w:t>
            </w:r>
          </w:p>
          <w:p w14:paraId="46AABD6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Book and electronic publication design</w:t>
            </w:r>
          </w:p>
        </w:tc>
        <w:tc>
          <w:tcPr>
            <w:tcW w:w="567" w:type="dxa"/>
            <w:noWrap/>
            <w:vAlign w:val="center"/>
          </w:tcPr>
          <w:p w14:paraId="2F373E9E"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color w:val="000000"/>
                <w:sz w:val="24"/>
              </w:rPr>
            </w:pPr>
          </w:p>
          <w:p w14:paraId="1671B81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26C6E27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2400F36D"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color w:val="000000"/>
                <w:sz w:val="24"/>
              </w:rPr>
            </w:pPr>
          </w:p>
        </w:tc>
      </w:tr>
      <w:tr w14:paraId="4E8385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 w14:paraId="7DD6FB0E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 w14:paraId="37E544D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14:paraId="5A4847E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992" w:type="dxa"/>
            <w:noWrap/>
            <w:vAlign w:val="center"/>
          </w:tcPr>
          <w:p w14:paraId="3B7D9BAF"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0900208</w:t>
            </w:r>
          </w:p>
        </w:tc>
        <w:tc>
          <w:tcPr>
            <w:tcW w:w="3402" w:type="dxa"/>
            <w:noWrap/>
            <w:vAlign w:val="center"/>
          </w:tcPr>
          <w:p w14:paraId="0721BAC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互动媒体创作与实践</w:t>
            </w:r>
          </w:p>
          <w:p w14:paraId="1BB9D99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Creation and Practice of Interactive Media</w:t>
            </w:r>
          </w:p>
        </w:tc>
        <w:tc>
          <w:tcPr>
            <w:tcW w:w="567" w:type="dxa"/>
            <w:noWrap/>
            <w:vAlign w:val="center"/>
          </w:tcPr>
          <w:p w14:paraId="5B083C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5A6ECCA3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 w14:paraId="596D303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7F86ED2A"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宋体" w:cs="Times New Roman"/>
          <w:b/>
          <w:bCs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</w:rPr>
        <w:t>8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：产品设计专业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（</w:t>
      </w:r>
      <w:r>
        <w:rPr>
          <w:rFonts w:ascii="Times New Roman" w:hAnsi="Times New Roman" w:eastAsia="宋体" w:cs="Times New Roman"/>
          <w:b/>
          <w:bCs/>
          <w:color w:val="auto"/>
          <w:u w:color="FF0000"/>
        </w:rPr>
        <w:t>智能产品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设计方向）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集中实践教学安排</w:t>
      </w:r>
    </w:p>
    <w:tbl>
      <w:tblPr>
        <w:tblStyle w:val="39"/>
        <w:tblW w:w="91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09"/>
        <w:gridCol w:w="701"/>
        <w:gridCol w:w="992"/>
        <w:gridCol w:w="3969"/>
        <w:gridCol w:w="851"/>
        <w:gridCol w:w="992"/>
        <w:gridCol w:w="920"/>
      </w:tblGrid>
      <w:tr w14:paraId="583201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80" w:hRule="atLeast"/>
          <w:jc w:val="center"/>
        </w:trPr>
        <w:tc>
          <w:tcPr>
            <w:tcW w:w="709" w:type="dxa"/>
            <w:noWrap/>
            <w:vAlign w:val="center"/>
          </w:tcPr>
          <w:p w14:paraId="52AA3EC6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实践</w:t>
            </w:r>
          </w:p>
          <w:p w14:paraId="5E3692F9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1" w:type="dxa"/>
            <w:noWrap/>
            <w:vAlign w:val="center"/>
          </w:tcPr>
          <w:p w14:paraId="544BCEDA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 w14:paraId="6ADC00C8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969" w:type="dxa"/>
            <w:noWrap/>
            <w:vAlign w:val="center"/>
          </w:tcPr>
          <w:p w14:paraId="7B2525F0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51" w:type="dxa"/>
            <w:noWrap/>
            <w:vAlign w:val="center"/>
          </w:tcPr>
          <w:p w14:paraId="51F57E4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</w:t>
            </w:r>
          </w:p>
          <w:p w14:paraId="6BFE9C34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992" w:type="dxa"/>
          </w:tcPr>
          <w:p w14:paraId="16C8850D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1727F33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920" w:type="dxa"/>
          </w:tcPr>
          <w:p w14:paraId="6402BCC2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7EEB19A"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 w14:paraId="5C4D5F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1CCDA27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 w14:paraId="49CB61B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B1E07D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4FAA3F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D6AF1D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1D506F09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Legal Practice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701AA59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shd w:val="clear" w:color="auto" w:fill="FFFFFF"/>
          </w:tcPr>
          <w:p w14:paraId="27E544C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FFFFFF"/>
          </w:tcPr>
          <w:p w14:paraId="153D41A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3B98348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A339AA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D188C7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5C3742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0E9848E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4" w:space="0"/>
            </w:tcBorders>
            <w:noWrap/>
            <w:vAlign w:val="center"/>
          </w:tcPr>
          <w:p w14:paraId="0F0A420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/>
            <w:vAlign w:val="center"/>
          </w:tcPr>
          <w:p w14:paraId="1D720A1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noWrap/>
            <w:vAlign w:val="center"/>
          </w:tcPr>
          <w:p w14:paraId="02042C2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3AC698D4"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Practice for Mao Zedong Thought and the Theoretical System of Socialism with Chinese Characteristics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/>
            <w:vAlign w:val="center"/>
          </w:tcPr>
          <w:p w14:paraId="1050E87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6" w:space="0"/>
            </w:tcBorders>
          </w:tcPr>
          <w:p w14:paraId="010398F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vMerge w:val="continue"/>
            <w:tcBorders>
              <w:bottom w:val="single" w:color="auto" w:sz="6" w:space="0"/>
            </w:tcBorders>
          </w:tcPr>
          <w:p w14:paraId="0030E5C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A9415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5EFA782C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4" w:space="0"/>
            </w:tcBorders>
            <w:noWrap/>
            <w:vAlign w:val="center"/>
          </w:tcPr>
          <w:p w14:paraId="27512D5D">
            <w:pPr>
              <w:pStyle w:val="56"/>
              <w:wordWrap/>
              <w:overflowPunct w:val="0"/>
              <w:snapToGrid w:val="0"/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/>
            <w:vAlign w:val="center"/>
          </w:tcPr>
          <w:p w14:paraId="14B778E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noWrap/>
            <w:vAlign w:val="center"/>
          </w:tcPr>
          <w:p w14:paraId="57F1FE3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 w14:paraId="422002C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/>
            <w:vAlign w:val="center"/>
          </w:tcPr>
          <w:p w14:paraId="5196E43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6" w:space="0"/>
            </w:tcBorders>
          </w:tcPr>
          <w:p w14:paraId="4E503C5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tcBorders>
              <w:bottom w:val="single" w:color="auto" w:sz="6" w:space="0"/>
            </w:tcBorders>
          </w:tcPr>
          <w:p w14:paraId="48AAE746">
            <w:pPr>
              <w:pStyle w:val="56"/>
              <w:wordWrap/>
              <w:overflowPunct w:val="0"/>
              <w:snapToGrid w:val="0"/>
              <w:spacing w:before="156" w:beforeLines="50"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4E3597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2FF98BA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6" w:space="0"/>
            </w:tcBorders>
            <w:noWrap/>
            <w:vAlign w:val="center"/>
          </w:tcPr>
          <w:p w14:paraId="34BB290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noWrap/>
            <w:vAlign w:val="center"/>
          </w:tcPr>
          <w:p w14:paraId="4D3C26F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2109591</w:t>
            </w:r>
          </w:p>
        </w:tc>
        <w:tc>
          <w:tcPr>
            <w:tcW w:w="3969" w:type="dxa"/>
            <w:tcBorders>
              <w:bottom w:val="single" w:color="auto" w:sz="6" w:space="0"/>
            </w:tcBorders>
            <w:noWrap/>
            <w:vAlign w:val="center"/>
          </w:tcPr>
          <w:p w14:paraId="683677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 w14:paraId="4754DC0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Internship</w:t>
            </w:r>
          </w:p>
        </w:tc>
        <w:tc>
          <w:tcPr>
            <w:tcW w:w="851" w:type="dxa"/>
            <w:tcBorders>
              <w:bottom w:val="single" w:color="auto" w:sz="6" w:space="0"/>
            </w:tcBorders>
            <w:noWrap/>
            <w:vAlign w:val="center"/>
          </w:tcPr>
          <w:p w14:paraId="528161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vAlign w:val="center"/>
          </w:tcPr>
          <w:p w14:paraId="74002568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  <w:tcBorders>
              <w:bottom w:val="single" w:color="auto" w:sz="6" w:space="0"/>
            </w:tcBorders>
          </w:tcPr>
          <w:p w14:paraId="1B456E3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64B15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416CE79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45AC70A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noWrap/>
            <w:vAlign w:val="center"/>
          </w:tcPr>
          <w:p w14:paraId="522DBC7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3969" w:type="dxa"/>
            <w:noWrap/>
            <w:vAlign w:val="center"/>
          </w:tcPr>
          <w:p w14:paraId="0C0A055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 w14:paraId="0031196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</w:t>
            </w:r>
          </w:p>
        </w:tc>
        <w:tc>
          <w:tcPr>
            <w:tcW w:w="851" w:type="dxa"/>
            <w:noWrap/>
            <w:vAlign w:val="center"/>
          </w:tcPr>
          <w:p w14:paraId="45E982C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14:paraId="5B9681F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56B1C7E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5378F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32675D7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0F1727C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14:paraId="18F3D6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3969" w:type="dxa"/>
            <w:noWrap/>
            <w:vAlign w:val="center"/>
          </w:tcPr>
          <w:p w14:paraId="0D185A4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64CD310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851" w:type="dxa"/>
            <w:noWrap/>
            <w:vAlign w:val="center"/>
          </w:tcPr>
          <w:p w14:paraId="3C3E2636"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68A12E3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0C95B13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5FC36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 w14:paraId="2F669242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 w14:paraId="57D471D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64B92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2109592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 w14:paraId="350E862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跨专业设计实践</w:t>
            </w:r>
          </w:p>
          <w:p w14:paraId="771EB9E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 discipline design practice</w:t>
            </w:r>
          </w:p>
        </w:tc>
        <w:tc>
          <w:tcPr>
            <w:tcW w:w="851" w:type="dxa"/>
            <w:noWrap/>
            <w:vAlign w:val="center"/>
          </w:tcPr>
          <w:p w14:paraId="4D662EF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992" w:type="dxa"/>
            <w:vAlign w:val="center"/>
          </w:tcPr>
          <w:p w14:paraId="5F75DF0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274CAC8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40FF5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 w14:paraId="4452EBB1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 w14:paraId="0031807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4F6FE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2109586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 w14:paraId="3EF46D0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论文写作与文献研读</w:t>
            </w:r>
          </w:p>
          <w:p w14:paraId="6C89AB63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Thesis Writing and Literature Study</w:t>
            </w:r>
          </w:p>
        </w:tc>
        <w:tc>
          <w:tcPr>
            <w:tcW w:w="851" w:type="dxa"/>
            <w:noWrap/>
            <w:vAlign w:val="center"/>
          </w:tcPr>
          <w:p w14:paraId="2116D6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4E7D273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18E8C3E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9BA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 w14:paraId="5A32C2CF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 w14:paraId="75E8246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14:paraId="1AC19EB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2109566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 w14:paraId="4A0CA9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传统工艺实践</w:t>
            </w:r>
          </w:p>
          <w:p w14:paraId="3D5F746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Traditional process practice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14:paraId="31778FA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9DD24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  <w:shd w:val="clear" w:color="auto" w:fill="FFFFFF"/>
          </w:tcPr>
          <w:p w14:paraId="08838A1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F7007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4854397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231A8DA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noWrap/>
            <w:vAlign w:val="center"/>
          </w:tcPr>
          <w:p w14:paraId="01FE881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2109555</w:t>
            </w:r>
          </w:p>
        </w:tc>
        <w:tc>
          <w:tcPr>
            <w:tcW w:w="3969" w:type="dxa"/>
            <w:noWrap/>
            <w:vAlign w:val="center"/>
          </w:tcPr>
          <w:p w14:paraId="1336DD9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人机工程学课程设计※</w:t>
            </w:r>
          </w:p>
          <w:p w14:paraId="270DD6A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Ergonomics course design※</w:t>
            </w:r>
          </w:p>
        </w:tc>
        <w:tc>
          <w:tcPr>
            <w:tcW w:w="851" w:type="dxa"/>
            <w:noWrap/>
            <w:vAlign w:val="center"/>
          </w:tcPr>
          <w:p w14:paraId="34F8983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6F8C38E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067FC32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C38A2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2F87680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5F62317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noWrap/>
            <w:vAlign w:val="center"/>
          </w:tcPr>
          <w:p w14:paraId="2EC736F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2109558</w:t>
            </w:r>
          </w:p>
        </w:tc>
        <w:tc>
          <w:tcPr>
            <w:tcW w:w="3969" w:type="dxa"/>
            <w:noWrap/>
            <w:vAlign w:val="center"/>
          </w:tcPr>
          <w:p w14:paraId="6D7E6B0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数码产品</w:t>
            </w:r>
            <w:r>
              <w:rPr>
                <w:color w:val="000000"/>
              </w:rPr>
              <w:t>课程设计※</w:t>
            </w:r>
          </w:p>
          <w:p w14:paraId="3F01AB1F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Digital Products※</w:t>
            </w:r>
          </w:p>
        </w:tc>
        <w:tc>
          <w:tcPr>
            <w:tcW w:w="851" w:type="dxa"/>
            <w:noWrap/>
            <w:vAlign w:val="center"/>
          </w:tcPr>
          <w:p w14:paraId="0FA40E7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229EE6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5147B19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C9B07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529B7FA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6772CF4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noWrap/>
            <w:vAlign w:val="center"/>
          </w:tcPr>
          <w:p w14:paraId="1E6E4DD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2109559</w:t>
            </w:r>
          </w:p>
        </w:tc>
        <w:tc>
          <w:tcPr>
            <w:tcW w:w="3969" w:type="dxa"/>
            <w:noWrap/>
            <w:vAlign w:val="center"/>
          </w:tcPr>
          <w:p w14:paraId="7B53587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FF0000"/>
                <w:lang w:val="zh-TW"/>
              </w:rPr>
              <w:t>3D打印</w:t>
            </w:r>
            <w:r>
              <w:rPr>
                <w:color w:val="000000"/>
              </w:rPr>
              <w:t>产品课程设计※</w:t>
            </w:r>
          </w:p>
          <w:p w14:paraId="1610F07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Mechanical Equipment Products※</w:t>
            </w:r>
          </w:p>
        </w:tc>
        <w:tc>
          <w:tcPr>
            <w:tcW w:w="851" w:type="dxa"/>
            <w:noWrap/>
            <w:vAlign w:val="center"/>
          </w:tcPr>
          <w:p w14:paraId="74227CA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5651B64D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67597A1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56764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757B7D17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60C6CBC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  <w:noWrap/>
            <w:vAlign w:val="center"/>
          </w:tcPr>
          <w:p w14:paraId="3735A5B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2109560</w:t>
            </w:r>
          </w:p>
        </w:tc>
        <w:tc>
          <w:tcPr>
            <w:tcW w:w="3969" w:type="dxa"/>
            <w:noWrap/>
            <w:vAlign w:val="center"/>
          </w:tcPr>
          <w:p w14:paraId="45346C6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u w:color="FF0000"/>
                <w:lang w:val="zh-TW" w:eastAsia="zh-TW"/>
              </w:rPr>
              <w:t>智能家居</w:t>
            </w:r>
            <w:r>
              <w:rPr>
                <w:color w:val="000000"/>
              </w:rPr>
              <w:t>课程设计※</w:t>
            </w:r>
          </w:p>
          <w:p w14:paraId="30CB38A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Smart Home Products※</w:t>
            </w:r>
          </w:p>
        </w:tc>
        <w:tc>
          <w:tcPr>
            <w:tcW w:w="851" w:type="dxa"/>
            <w:noWrap/>
            <w:vAlign w:val="center"/>
          </w:tcPr>
          <w:p w14:paraId="26B818A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2DA6776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1AA61D8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F95C1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 w14:paraId="52213440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FFFFFF"/>
            <w:noWrap/>
            <w:vAlign w:val="center"/>
          </w:tcPr>
          <w:p w14:paraId="4CE9004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 w14:paraId="2EA081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 w14:paraId="2C74F50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36FABF14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14:paraId="6AD86A7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C29AAC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20" w:type="dxa"/>
            <w:shd w:val="clear" w:color="auto" w:fill="FFFFFF"/>
          </w:tcPr>
          <w:p w14:paraId="0D06C0AB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  <w:lang w:val="en-US" w:eastAsia="zh-CN"/>
              </w:rPr>
            </w:pPr>
          </w:p>
          <w:p w14:paraId="15228540"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学工部</w:t>
            </w:r>
          </w:p>
        </w:tc>
      </w:tr>
      <w:tr w14:paraId="48D192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2727315B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35C2636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noWrap/>
            <w:vAlign w:val="center"/>
          </w:tcPr>
          <w:p w14:paraId="5CF9E117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2109565</w:t>
            </w:r>
          </w:p>
        </w:tc>
        <w:tc>
          <w:tcPr>
            <w:tcW w:w="3969" w:type="dxa"/>
            <w:noWrap/>
            <w:vAlign w:val="center"/>
          </w:tcPr>
          <w:p w14:paraId="3ED0BB2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产品模型与制作工艺</w:t>
            </w:r>
            <w:r>
              <w:rPr>
                <w:color w:val="000000"/>
                <w:szCs w:val="21"/>
              </w:rPr>
              <w:t>※</w:t>
            </w:r>
          </w:p>
          <w:p w14:paraId="49D7428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model and manufacturing process</w:t>
            </w:r>
            <w:r>
              <w:rPr>
                <w:color w:val="000000"/>
                <w:szCs w:val="21"/>
              </w:rPr>
              <w:t>※</w:t>
            </w:r>
          </w:p>
        </w:tc>
        <w:tc>
          <w:tcPr>
            <w:tcW w:w="851" w:type="dxa"/>
            <w:noWrap/>
            <w:vAlign w:val="center"/>
          </w:tcPr>
          <w:p w14:paraId="24F9D50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14:paraId="26FDFC19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7CC00E3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A962F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24991A23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29B2162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92" w:type="dxa"/>
            <w:noWrap/>
            <w:vAlign w:val="center"/>
          </w:tcPr>
          <w:p w14:paraId="048FBBD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2109561</w:t>
            </w:r>
          </w:p>
        </w:tc>
        <w:tc>
          <w:tcPr>
            <w:tcW w:w="3969" w:type="dxa"/>
            <w:noWrap/>
            <w:vAlign w:val="center"/>
          </w:tcPr>
          <w:p w14:paraId="066685AA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3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产品设计创新训练1</w:t>
            </w:r>
          </w:p>
          <w:p w14:paraId="15DE7EB2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1</w:t>
            </w:r>
          </w:p>
        </w:tc>
        <w:tc>
          <w:tcPr>
            <w:tcW w:w="851" w:type="dxa"/>
            <w:noWrap/>
            <w:vAlign w:val="center"/>
          </w:tcPr>
          <w:p w14:paraId="15B0D4F6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9E90710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1B417DBA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3F9B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6AAA1B56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3ADFE49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92" w:type="dxa"/>
            <w:noWrap/>
            <w:vAlign w:val="center"/>
          </w:tcPr>
          <w:p w14:paraId="21BF5E2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2109562</w:t>
            </w:r>
          </w:p>
        </w:tc>
        <w:tc>
          <w:tcPr>
            <w:tcW w:w="3969" w:type="dxa"/>
            <w:noWrap/>
            <w:vAlign w:val="center"/>
          </w:tcPr>
          <w:p w14:paraId="54A208A1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4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产品设计创新训练2</w:t>
            </w:r>
          </w:p>
          <w:p w14:paraId="305EACF1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2</w:t>
            </w:r>
          </w:p>
        </w:tc>
        <w:tc>
          <w:tcPr>
            <w:tcW w:w="851" w:type="dxa"/>
            <w:noWrap/>
            <w:vAlign w:val="center"/>
          </w:tcPr>
          <w:p w14:paraId="555733E0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583B71AE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483B14D4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5269A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119524C9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79074B6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noWrap/>
            <w:vAlign w:val="center"/>
          </w:tcPr>
          <w:p w14:paraId="7963E475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2109563</w:t>
            </w:r>
          </w:p>
        </w:tc>
        <w:tc>
          <w:tcPr>
            <w:tcW w:w="3969" w:type="dxa"/>
            <w:noWrap/>
            <w:vAlign w:val="center"/>
          </w:tcPr>
          <w:p w14:paraId="602D88DF"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5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产品设计创新训练3</w:t>
            </w:r>
          </w:p>
          <w:p w14:paraId="21F150C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3</w:t>
            </w:r>
          </w:p>
        </w:tc>
        <w:tc>
          <w:tcPr>
            <w:tcW w:w="851" w:type="dxa"/>
            <w:noWrap/>
            <w:vAlign w:val="center"/>
          </w:tcPr>
          <w:p w14:paraId="60EC1E1C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2B2225BA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1D3141EE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A817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 w14:paraId="089FCAA8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 w14:paraId="3DCE24B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noWrap/>
            <w:vAlign w:val="center"/>
          </w:tcPr>
          <w:p w14:paraId="47E2B5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0900105A</w:t>
            </w:r>
          </w:p>
        </w:tc>
        <w:tc>
          <w:tcPr>
            <w:tcW w:w="3969" w:type="dxa"/>
            <w:noWrap/>
            <w:vAlign w:val="center"/>
          </w:tcPr>
          <w:p w14:paraId="4F1C75BB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 w14:paraId="1D60FB9D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design(Thesis)</w:t>
            </w:r>
          </w:p>
        </w:tc>
        <w:tc>
          <w:tcPr>
            <w:tcW w:w="851" w:type="dxa"/>
            <w:noWrap/>
            <w:vAlign w:val="center"/>
          </w:tcPr>
          <w:p w14:paraId="7F07F849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14:paraId="34FC8692"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 w14:paraId="6C858538"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4377240F"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0" w:footer="964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20D2E">
    <w:pPr>
      <w:pStyle w:val="24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4DE597">
                          <w:pPr>
                            <w:pStyle w:val="24"/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  <w:t>26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0kBJ9t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4DE597">
                    <w:pPr>
                      <w:pStyle w:val="24"/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  <w:t>26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99EC9">
    <w:pPr>
      <w:pStyle w:val="25"/>
      <w:pBdr>
        <w:bottom w:val="none" w:color="auto" w:sz="0" w:space="0"/>
      </w:pBdr>
      <w:jc w:val="both"/>
      <w:rPr>
        <w:lang w:eastAsia="zh-CN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曹哲">
    <w15:presenceInfo w15:providerId="None" w15:userId="曹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307F1479"/>
    <w:rsid w:val="000074F8"/>
    <w:rsid w:val="000279F6"/>
    <w:rsid w:val="00234D01"/>
    <w:rsid w:val="0026213B"/>
    <w:rsid w:val="00283DFF"/>
    <w:rsid w:val="0037411B"/>
    <w:rsid w:val="003A7870"/>
    <w:rsid w:val="004F785D"/>
    <w:rsid w:val="00502706"/>
    <w:rsid w:val="005A48BF"/>
    <w:rsid w:val="005D00EF"/>
    <w:rsid w:val="005E298E"/>
    <w:rsid w:val="00685187"/>
    <w:rsid w:val="006E549C"/>
    <w:rsid w:val="008A3925"/>
    <w:rsid w:val="009133CA"/>
    <w:rsid w:val="009274A5"/>
    <w:rsid w:val="0096292E"/>
    <w:rsid w:val="00A221E3"/>
    <w:rsid w:val="00A36D94"/>
    <w:rsid w:val="00A86F1A"/>
    <w:rsid w:val="00AD136A"/>
    <w:rsid w:val="00AF3A6B"/>
    <w:rsid w:val="00B1174A"/>
    <w:rsid w:val="00B459A4"/>
    <w:rsid w:val="00B9628D"/>
    <w:rsid w:val="00BE2350"/>
    <w:rsid w:val="00CC7528"/>
    <w:rsid w:val="00DE6DD0"/>
    <w:rsid w:val="00EA22C9"/>
    <w:rsid w:val="00EF0D56"/>
    <w:rsid w:val="00F50535"/>
    <w:rsid w:val="00F955DF"/>
    <w:rsid w:val="01E35E95"/>
    <w:rsid w:val="07FC5860"/>
    <w:rsid w:val="09152EA8"/>
    <w:rsid w:val="0BC75AF3"/>
    <w:rsid w:val="1639359D"/>
    <w:rsid w:val="17F5299C"/>
    <w:rsid w:val="19560CFB"/>
    <w:rsid w:val="1D53327B"/>
    <w:rsid w:val="1ECA6B0A"/>
    <w:rsid w:val="21C67E02"/>
    <w:rsid w:val="26604A45"/>
    <w:rsid w:val="277F7F80"/>
    <w:rsid w:val="2B114EF4"/>
    <w:rsid w:val="30496C84"/>
    <w:rsid w:val="307F1479"/>
    <w:rsid w:val="337E6707"/>
    <w:rsid w:val="35790358"/>
    <w:rsid w:val="382C0014"/>
    <w:rsid w:val="382C61BC"/>
    <w:rsid w:val="3870627E"/>
    <w:rsid w:val="38A351D8"/>
    <w:rsid w:val="4AF57550"/>
    <w:rsid w:val="4C62042E"/>
    <w:rsid w:val="4E661B62"/>
    <w:rsid w:val="4EC1585F"/>
    <w:rsid w:val="4F4F35F3"/>
    <w:rsid w:val="50FE1287"/>
    <w:rsid w:val="53C25A63"/>
    <w:rsid w:val="57B43828"/>
    <w:rsid w:val="5C800688"/>
    <w:rsid w:val="5DC2232A"/>
    <w:rsid w:val="60902D02"/>
    <w:rsid w:val="60D137CA"/>
    <w:rsid w:val="610A595B"/>
    <w:rsid w:val="62A32006"/>
    <w:rsid w:val="64610AFC"/>
    <w:rsid w:val="6D761B6B"/>
    <w:rsid w:val="6E794C83"/>
    <w:rsid w:val="7070291F"/>
    <w:rsid w:val="751565AE"/>
    <w:rsid w:val="75B60E78"/>
    <w:rsid w:val="7B951276"/>
    <w:rsid w:val="7E8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2"/>
    <w:qFormat/>
    <w:uiPriority w:val="0"/>
    <w:pPr>
      <w:keepNext/>
      <w:ind w:firstLine="3" w:firstLineChars="1"/>
      <w:jc w:val="center"/>
      <w:outlineLvl w:val="0"/>
    </w:pPr>
    <w:rPr>
      <w:rFonts w:eastAsia="黑体" w:cs="Times New Roman"/>
      <w:b/>
      <w:bCs/>
      <w:kern w:val="0"/>
      <w:sz w:val="32"/>
      <w:szCs w:val="24"/>
    </w:rPr>
  </w:style>
  <w:style w:type="paragraph" w:styleId="3">
    <w:name w:val="heading 2"/>
    <w:basedOn w:val="1"/>
    <w:next w:val="1"/>
    <w:link w:val="127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99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Verdana" w:hAnsi="Verdana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9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104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cs="Times New Roman"/>
      <w:b/>
      <w:bCs/>
      <w:kern w:val="1"/>
      <w:sz w:val="28"/>
      <w:szCs w:val="28"/>
      <w:lang w:eastAsia="ar-SA"/>
    </w:rPr>
  </w:style>
  <w:style w:type="paragraph" w:styleId="7">
    <w:name w:val="heading 6"/>
    <w:basedOn w:val="1"/>
    <w:next w:val="1"/>
    <w:link w:val="139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1">
    <w:name w:val="Default Paragraph Font"/>
    <w:semiHidden/>
    <w:unhideWhenUsed/>
    <w:qFormat/>
    <w:uiPriority w:val="1"/>
  </w:style>
  <w:style w:type="table" w:default="1" w:styleId="3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rFonts w:cs="Times New Roman"/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rFonts w:cs="Times New Roman"/>
      <w:color w:val="000000"/>
      <w:szCs w:val="24"/>
    </w:rPr>
  </w:style>
  <w:style w:type="paragraph" w:styleId="10">
    <w:name w:val="Document Map"/>
    <w:basedOn w:val="1"/>
    <w:link w:val="97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 w:cs="Times New Roman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8"/>
    <w:qFormat/>
    <w:uiPriority w:val="99"/>
    <w:pPr>
      <w:jc w:val="left"/>
    </w:pPr>
  </w:style>
  <w:style w:type="paragraph" w:styleId="12">
    <w:name w:val="Body Text 3"/>
    <w:basedOn w:val="1"/>
    <w:link w:val="131"/>
    <w:qFormat/>
    <w:uiPriority w:val="0"/>
    <w:pPr>
      <w:spacing w:line="140" w:lineRule="exact"/>
      <w:jc w:val="center"/>
    </w:pPr>
    <w:rPr>
      <w:rFonts w:cs="Times New Roman"/>
      <w:color w:val="0000FF"/>
      <w:kern w:val="0"/>
      <w:sz w:val="24"/>
      <w:szCs w:val="20"/>
    </w:rPr>
  </w:style>
  <w:style w:type="paragraph" w:styleId="13">
    <w:name w:val="Body Text"/>
    <w:basedOn w:val="1"/>
    <w:link w:val="70"/>
    <w:qFormat/>
    <w:uiPriority w:val="0"/>
    <w:pPr>
      <w:spacing w:after="120"/>
    </w:pPr>
  </w:style>
  <w:style w:type="paragraph" w:styleId="14">
    <w:name w:val="Body Text Indent"/>
    <w:basedOn w:val="1"/>
    <w:link w:val="10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 w:cs="Times New Roman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 w:cs="Times New Roman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rFonts w:cs="Times New Roman"/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cs="Times New Roman"/>
      <w:kern w:val="0"/>
      <w:sz w:val="22"/>
    </w:rPr>
  </w:style>
  <w:style w:type="paragraph" w:styleId="19">
    <w:name w:val="Plain Text"/>
    <w:basedOn w:val="1"/>
    <w:link w:val="120"/>
    <w:qFormat/>
    <w:uiPriority w:val="99"/>
    <w:rPr>
      <w:rFonts w:ascii="宋体" w:hAnsi="Courier New" w:cs="Times New Roman"/>
      <w:kern w:val="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rFonts w:cs="Times New Roman"/>
      <w:sz w:val="18"/>
      <w:szCs w:val="18"/>
    </w:rPr>
  </w:style>
  <w:style w:type="paragraph" w:styleId="21">
    <w:name w:val="Date"/>
    <w:basedOn w:val="1"/>
    <w:next w:val="1"/>
    <w:link w:val="137"/>
    <w:qFormat/>
    <w:uiPriority w:val="0"/>
    <w:rPr>
      <w:rFonts w:cs="Times New Roman"/>
      <w:kern w:val="0"/>
      <w:sz w:val="20"/>
      <w:szCs w:val="20"/>
    </w:rPr>
  </w:style>
  <w:style w:type="paragraph" w:styleId="22">
    <w:name w:val="Body Text Indent 2"/>
    <w:basedOn w:val="1"/>
    <w:link w:val="135"/>
    <w:qFormat/>
    <w:uiPriority w:val="0"/>
    <w:pPr>
      <w:ind w:left="839"/>
    </w:pPr>
    <w:rPr>
      <w:rFonts w:cs="Times New Roman"/>
      <w:kern w:val="0"/>
      <w:sz w:val="20"/>
      <w:szCs w:val="24"/>
    </w:rPr>
  </w:style>
  <w:style w:type="paragraph" w:styleId="23">
    <w:name w:val="Balloon Text"/>
    <w:basedOn w:val="1"/>
    <w:link w:val="93"/>
    <w:qFormat/>
    <w:uiPriority w:val="99"/>
    <w:pPr>
      <w:spacing w:line="312" w:lineRule="auto"/>
      <w:ind w:firstLine="200" w:firstLineChars="200"/>
    </w:pPr>
    <w:rPr>
      <w:rFonts w:ascii="Verdana" w:hAnsi="Verdana" w:cs="Times New Roman"/>
      <w:kern w:val="0"/>
      <w:sz w:val="18"/>
      <w:szCs w:val="20"/>
    </w:rPr>
  </w:style>
  <w:style w:type="paragraph" w:styleId="24">
    <w:name w:val="footer"/>
    <w:basedOn w:val="1"/>
    <w:link w:val="110"/>
    <w:qFormat/>
    <w:uiPriority w:val="99"/>
    <w:pPr>
      <w:tabs>
        <w:tab w:val="center" w:pos="4153"/>
        <w:tab w:val="right" w:pos="8306"/>
      </w:tabs>
      <w:suppressAutoHyphens/>
      <w:snapToGrid w:val="0"/>
      <w:jc w:val="left"/>
    </w:pPr>
    <w:rPr>
      <w:rFonts w:cs="Times New Roman"/>
      <w:kern w:val="1"/>
      <w:sz w:val="18"/>
      <w:szCs w:val="18"/>
      <w:lang w:eastAsia="ar-SA"/>
    </w:rPr>
  </w:style>
  <w:style w:type="paragraph" w:styleId="25">
    <w:name w:val="header"/>
    <w:basedOn w:val="1"/>
    <w:link w:val="134"/>
    <w:qFormat/>
    <w:uiPriority w:val="99"/>
    <w:pPr>
      <w:pBdr>
        <w:bottom w:val="single" w:color="000000" w:sz="4" w:space="1"/>
      </w:pBdr>
      <w:tabs>
        <w:tab w:val="center" w:pos="4153"/>
        <w:tab w:val="right" w:pos="8306"/>
      </w:tabs>
      <w:suppressAutoHyphens/>
      <w:snapToGrid w:val="0"/>
      <w:jc w:val="center"/>
    </w:pPr>
    <w:rPr>
      <w:rFonts w:cs="Times New Roman"/>
      <w:kern w:val="1"/>
      <w:sz w:val="18"/>
      <w:szCs w:val="18"/>
      <w:lang w:eastAsia="ar-SA"/>
    </w:rPr>
  </w:style>
  <w:style w:type="paragraph" w:styleId="26">
    <w:name w:val="toc 1"/>
    <w:basedOn w:val="1"/>
    <w:next w:val="1"/>
    <w:qFormat/>
    <w:uiPriority w:val="39"/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rFonts w:cs="Times New Roman"/>
      <w:sz w:val="18"/>
      <w:szCs w:val="18"/>
    </w:rPr>
  </w:style>
  <w:style w:type="paragraph" w:styleId="29">
    <w:name w:val="Body Text Indent 3"/>
    <w:basedOn w:val="1"/>
    <w:link w:val="79"/>
    <w:qFormat/>
    <w:uiPriority w:val="0"/>
    <w:pPr>
      <w:spacing w:after="120"/>
      <w:ind w:left="420" w:leftChars="200"/>
    </w:pPr>
    <w:rPr>
      <w:rFonts w:cs="Times New Roman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 w:cs="Times New Roman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rFonts w:cs="Times New Roman"/>
      <w:sz w:val="18"/>
      <w:szCs w:val="18"/>
    </w:rPr>
  </w:style>
  <w:style w:type="paragraph" w:styleId="32">
    <w:name w:val="Body Text 2"/>
    <w:basedOn w:val="1"/>
    <w:link w:val="112"/>
    <w:qFormat/>
    <w:uiPriority w:val="0"/>
    <w:rPr>
      <w:rFonts w:cs="Times New Roman"/>
      <w:color w:val="3366FF"/>
      <w:kern w:val="0"/>
      <w:sz w:val="24"/>
      <w:szCs w:val="20"/>
    </w:rPr>
  </w:style>
  <w:style w:type="paragraph" w:styleId="33">
    <w:name w:val="HTML Preformatted"/>
    <w:basedOn w:val="1"/>
    <w:link w:val="13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Times New Roman"/>
      <w:kern w:val="0"/>
      <w:sz w:val="24"/>
      <w:szCs w:val="20"/>
    </w:rPr>
  </w:style>
  <w:style w:type="paragraph" w:styleId="34">
    <w:name w:val="Normal (Web)"/>
    <w:basedOn w:val="1"/>
    <w:link w:val="27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paragraph" w:styleId="35">
    <w:name w:val="Title"/>
    <w:basedOn w:val="1"/>
    <w:link w:val="138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 w:cs="Times New Roman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107"/>
    <w:qFormat/>
    <w:uiPriority w:val="99"/>
    <w:pPr>
      <w:spacing w:line="312" w:lineRule="auto"/>
      <w:ind w:firstLine="200" w:firstLineChars="200"/>
    </w:pPr>
    <w:rPr>
      <w:rFonts w:ascii="Verdana" w:hAnsi="Verdana" w:cs="Times New Roman"/>
      <w:b/>
      <w:bCs/>
      <w:kern w:val="0"/>
      <w:sz w:val="24"/>
      <w:szCs w:val="20"/>
    </w:rPr>
  </w:style>
  <w:style w:type="paragraph" w:styleId="37">
    <w:name w:val="Body Text First Indent"/>
    <w:basedOn w:val="13"/>
    <w:link w:val="71"/>
    <w:qFormat/>
    <w:uiPriority w:val="0"/>
    <w:pPr>
      <w:ind w:firstLine="420" w:firstLineChars="100"/>
    </w:pPr>
    <w:rPr>
      <w:rFonts w:cs="Times New Roman"/>
      <w:kern w:val="0"/>
      <w:szCs w:val="20"/>
    </w:rPr>
  </w:style>
  <w:style w:type="paragraph" w:styleId="38">
    <w:name w:val="Body Text First Indent 2"/>
    <w:basedOn w:val="14"/>
    <w:link w:val="78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</w:style>
  <w:style w:type="character" w:styleId="44">
    <w:name w:val="FollowedHyperlink"/>
    <w:basedOn w:val="4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Emphasis"/>
    <w:basedOn w:val="41"/>
    <w:qFormat/>
    <w:uiPriority w:val="20"/>
    <w:rPr>
      <w:color w:val="CC0000"/>
      <w:sz w:val="24"/>
      <w:szCs w:val="24"/>
    </w:rPr>
  </w:style>
  <w:style w:type="character" w:styleId="46">
    <w:name w:val="HTML Definition"/>
    <w:basedOn w:val="41"/>
    <w:qFormat/>
    <w:uiPriority w:val="0"/>
    <w:rPr>
      <w:i/>
      <w:iCs/>
    </w:rPr>
  </w:style>
  <w:style w:type="character" w:styleId="47">
    <w:name w:val="Hyperlink"/>
    <w:unhideWhenUsed/>
    <w:qFormat/>
    <w:uiPriority w:val="99"/>
    <w:rPr>
      <w:color w:val="0000FF"/>
      <w:u w:val="single"/>
    </w:rPr>
  </w:style>
  <w:style w:type="character" w:styleId="48">
    <w:name w:val="HTML Code"/>
    <w:basedOn w:val="41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basedOn w:val="41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basedOn w:val="41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53">
    <w:name w:val="样式 样式 (中文) 楷体_GB2312 三号 加粗 红色 居中 图案: 15% (自动设置 前景 白色 背景) 行距:... ..."/>
    <w:basedOn w:val="54"/>
    <w:qFormat/>
    <w:uiPriority w:val="0"/>
    <w:pPr>
      <w:spacing w:line="160" w:lineRule="exact"/>
    </w:pPr>
  </w:style>
  <w:style w:type="paragraph" w:customStyle="1" w:styleId="54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55">
    <w:name w:val="正文文本缩进 21"/>
    <w:basedOn w:val="1"/>
    <w:qFormat/>
    <w:uiPriority w:val="0"/>
    <w:pPr>
      <w:suppressAutoHyphens/>
      <w:ind w:left="420" w:firstLine="420"/>
    </w:pPr>
    <w:rPr>
      <w:rFonts w:cs="Times New Roman"/>
      <w:kern w:val="1"/>
      <w:szCs w:val="20"/>
      <w:lang w:eastAsia="ar-SA"/>
    </w:rPr>
  </w:style>
  <w:style w:type="paragraph" w:customStyle="1" w:styleId="56">
    <w:name w:val="进度表内项目"/>
    <w:basedOn w:val="1"/>
    <w:qFormat/>
    <w:uiPriority w:val="99"/>
    <w:pPr>
      <w:wordWrap w:val="0"/>
      <w:spacing w:line="240" w:lineRule="atLeast"/>
      <w:jc w:val="center"/>
    </w:pPr>
    <w:rPr>
      <w:rFonts w:cs="Times New Roman"/>
      <w:kern w:val="0"/>
      <w:sz w:val="18"/>
      <w:szCs w:val="18"/>
    </w:rPr>
  </w:style>
  <w:style w:type="paragraph" w:customStyle="1" w:styleId="57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 w:cs="Times New Roman"/>
      <w:color w:val="000000"/>
      <w:kern w:val="0"/>
      <w:sz w:val="24"/>
      <w:szCs w:val="24"/>
    </w:rPr>
  </w:style>
  <w:style w:type="paragraph" w:customStyle="1" w:styleId="58">
    <w:name w:val="样式 进度表内项目 + 黑色"/>
    <w:basedOn w:val="56"/>
    <w:qFormat/>
    <w:uiPriority w:val="0"/>
    <w:pPr>
      <w:spacing w:line="160" w:lineRule="exact"/>
    </w:pPr>
    <w:rPr>
      <w:color w:val="000000"/>
    </w:rPr>
  </w:style>
  <w:style w:type="paragraph" w:customStyle="1" w:styleId="59">
    <w:name w:val="进度表内项目 + 黑色 行距: 固定值 12 磅1"/>
    <w:basedOn w:val="56"/>
    <w:qFormat/>
    <w:uiPriority w:val="0"/>
    <w:pPr>
      <w:spacing w:line="240" w:lineRule="exact"/>
    </w:pPr>
    <w:rPr>
      <w:rFonts w:cs="宋体"/>
      <w:color w:val="000000"/>
    </w:rPr>
  </w:style>
  <w:style w:type="character" w:customStyle="1" w:styleId="60">
    <w:name w:val="font8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61">
    <w:name w:val="font11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paragraph" w:customStyle="1" w:styleId="62">
    <w:name w:val="_Style 2"/>
    <w:basedOn w:val="2"/>
    <w:next w:val="1"/>
    <w:unhideWhenUsed/>
    <w:qFormat/>
    <w:uiPriority w:val="39"/>
    <w:pPr>
      <w:widowControl/>
      <w:spacing w:before="240" w:line="259" w:lineRule="auto"/>
      <w:ind w:firstLine="0" w:firstLineChars="0"/>
      <w:jc w:val="left"/>
      <w:outlineLvl w:val="9"/>
    </w:pPr>
    <w:rPr>
      <w:rFonts w:ascii="等线 Light" w:hAnsi="等线 Light" w:eastAsia="等线 Light"/>
      <w:b w:val="0"/>
      <w:bCs w:val="0"/>
      <w:color w:val="2F5496"/>
      <w:szCs w:val="32"/>
    </w:rPr>
  </w:style>
  <w:style w:type="character" w:customStyle="1" w:styleId="63">
    <w:name w:val="标题 2 字符"/>
    <w:basedOn w:val="41"/>
    <w:qFormat/>
    <w:uiPriority w:val="9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4">
    <w:name w:val="标题 3 字符"/>
    <w:basedOn w:val="41"/>
    <w:qFormat/>
    <w:uiPriority w:val="0"/>
    <w:rPr>
      <w:rFonts w:cs="黑体"/>
      <w:b/>
      <w:bCs/>
      <w:kern w:val="2"/>
      <w:sz w:val="32"/>
      <w:szCs w:val="32"/>
    </w:rPr>
  </w:style>
  <w:style w:type="character" w:customStyle="1" w:styleId="65">
    <w:name w:val="标题 4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66">
    <w:name w:val="标题 5 字符"/>
    <w:basedOn w:val="41"/>
    <w:qFormat/>
    <w:uiPriority w:val="0"/>
    <w:rPr>
      <w:rFonts w:cs="黑体"/>
      <w:b/>
      <w:bCs/>
      <w:kern w:val="2"/>
      <w:sz w:val="28"/>
      <w:szCs w:val="28"/>
    </w:rPr>
  </w:style>
  <w:style w:type="character" w:customStyle="1" w:styleId="67">
    <w:name w:val="标题 6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68">
    <w:name w:val="批注文字 字符"/>
    <w:basedOn w:val="41"/>
    <w:link w:val="11"/>
    <w:qFormat/>
    <w:uiPriority w:val="99"/>
    <w:rPr>
      <w:rFonts w:cs="黑体"/>
      <w:kern w:val="2"/>
      <w:sz w:val="21"/>
      <w:szCs w:val="22"/>
    </w:rPr>
  </w:style>
  <w:style w:type="character" w:customStyle="1" w:styleId="69">
    <w:name w:val="批注主题 字符"/>
    <w:basedOn w:val="68"/>
    <w:qFormat/>
    <w:uiPriority w:val="99"/>
    <w:rPr>
      <w:rFonts w:cs="黑体"/>
      <w:b/>
      <w:bCs/>
      <w:kern w:val="2"/>
      <w:sz w:val="21"/>
      <w:szCs w:val="22"/>
    </w:rPr>
  </w:style>
  <w:style w:type="character" w:customStyle="1" w:styleId="70">
    <w:name w:val="正文文本 字符"/>
    <w:basedOn w:val="41"/>
    <w:link w:val="13"/>
    <w:qFormat/>
    <w:uiPriority w:val="0"/>
    <w:rPr>
      <w:rFonts w:cs="黑体"/>
      <w:kern w:val="2"/>
      <w:sz w:val="21"/>
      <w:szCs w:val="22"/>
    </w:rPr>
  </w:style>
  <w:style w:type="character" w:customStyle="1" w:styleId="71">
    <w:name w:val="正文首行缩进 字符1"/>
    <w:basedOn w:val="70"/>
    <w:link w:val="37"/>
    <w:qFormat/>
    <w:uiPriority w:val="0"/>
    <w:rPr>
      <w:rFonts w:cs="黑体"/>
      <w:kern w:val="2"/>
      <w:sz w:val="21"/>
      <w:szCs w:val="22"/>
    </w:rPr>
  </w:style>
  <w:style w:type="character" w:customStyle="1" w:styleId="72">
    <w:name w:val="文档结构图 字符"/>
    <w:basedOn w:val="41"/>
    <w:qFormat/>
    <w:uiPriority w:val="0"/>
    <w:rPr>
      <w:rFonts w:ascii="Microsoft YaHei UI" w:eastAsia="Microsoft YaHei UI" w:cs="黑体"/>
      <w:kern w:val="2"/>
      <w:sz w:val="18"/>
      <w:szCs w:val="18"/>
    </w:rPr>
  </w:style>
  <w:style w:type="character" w:customStyle="1" w:styleId="73">
    <w:name w:val="正文文本 3 字符"/>
    <w:basedOn w:val="41"/>
    <w:qFormat/>
    <w:uiPriority w:val="0"/>
    <w:rPr>
      <w:rFonts w:cs="黑体"/>
      <w:kern w:val="2"/>
      <w:sz w:val="16"/>
      <w:szCs w:val="16"/>
    </w:rPr>
  </w:style>
  <w:style w:type="character" w:customStyle="1" w:styleId="74">
    <w:name w:val="正文文本缩进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75">
    <w:name w:val="纯文本 字符"/>
    <w:basedOn w:val="41"/>
    <w:qFormat/>
    <w:uiPriority w:val="0"/>
    <w:rPr>
      <w:rFonts w:hAnsi="Courier New" w:cs="Courier New" w:asciiTheme="minorEastAsia" w:eastAsiaTheme="minorEastAsia"/>
      <w:kern w:val="2"/>
      <w:sz w:val="21"/>
      <w:szCs w:val="22"/>
    </w:rPr>
  </w:style>
  <w:style w:type="character" w:customStyle="1" w:styleId="76">
    <w:name w:val="日期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77">
    <w:name w:val="批注框文本 字符"/>
    <w:basedOn w:val="41"/>
    <w:qFormat/>
    <w:uiPriority w:val="99"/>
    <w:rPr>
      <w:rFonts w:cs="黑体"/>
      <w:kern w:val="2"/>
      <w:sz w:val="18"/>
      <w:szCs w:val="18"/>
    </w:rPr>
  </w:style>
  <w:style w:type="character" w:customStyle="1" w:styleId="78">
    <w:name w:val="正文首行缩进 2 字符1"/>
    <w:basedOn w:val="74"/>
    <w:link w:val="38"/>
    <w:qFormat/>
    <w:uiPriority w:val="0"/>
    <w:rPr>
      <w:rFonts w:cs="黑体"/>
      <w:kern w:val="2"/>
      <w:sz w:val="21"/>
      <w:szCs w:val="22"/>
    </w:rPr>
  </w:style>
  <w:style w:type="character" w:customStyle="1" w:styleId="79">
    <w:name w:val="正文文本缩进 3 字符"/>
    <w:basedOn w:val="41"/>
    <w:link w:val="29"/>
    <w:qFormat/>
    <w:uiPriority w:val="0"/>
    <w:rPr>
      <w:kern w:val="2"/>
      <w:sz w:val="16"/>
      <w:szCs w:val="16"/>
    </w:rPr>
  </w:style>
  <w:style w:type="character" w:customStyle="1" w:styleId="80">
    <w:name w:val="正文文本 2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81">
    <w:name w:val="HTML 预设格式 字符"/>
    <w:basedOn w:val="41"/>
    <w:qFormat/>
    <w:uiPriority w:val="0"/>
    <w:rPr>
      <w:rFonts w:ascii="Courier New" w:hAnsi="Courier New" w:cs="Courier New"/>
      <w:kern w:val="2"/>
    </w:rPr>
  </w:style>
  <w:style w:type="character" w:customStyle="1" w:styleId="82">
    <w:name w:val="标题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83">
    <w:name w:val="标题 1 字符"/>
    <w:basedOn w:val="41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4">
    <w:name w:val="批注文字 字符3"/>
    <w:basedOn w:val="41"/>
    <w:qFormat/>
    <w:uiPriority w:val="0"/>
    <w:rPr>
      <w:rFonts w:ascii="Calibri" w:hAnsi="Calibri" w:eastAsia="宋体" w:cs="Times New Roman"/>
    </w:rPr>
  </w:style>
  <w:style w:type="character" w:customStyle="1" w:styleId="85">
    <w:name w:val="正文文本 字符3"/>
    <w:basedOn w:val="41"/>
    <w:qFormat/>
    <w:uiPriority w:val="0"/>
    <w:rPr>
      <w:rFonts w:ascii="Calibri" w:hAnsi="Calibri" w:eastAsia="宋体" w:cs="Times New Roman"/>
    </w:rPr>
  </w:style>
  <w:style w:type="character" w:customStyle="1" w:styleId="86">
    <w:name w:val="正文文本缩进 2 字符"/>
    <w:basedOn w:val="41"/>
    <w:qFormat/>
    <w:uiPriority w:val="0"/>
    <w:rPr>
      <w:rFonts w:ascii="Calibri" w:hAnsi="Calibri" w:eastAsia="宋体" w:cs="Times New Roman"/>
    </w:rPr>
  </w:style>
  <w:style w:type="character" w:customStyle="1" w:styleId="87">
    <w:name w:val="页脚 字符"/>
    <w:basedOn w:val="41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8">
    <w:name w:val="页眉 字符"/>
    <w:basedOn w:val="41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9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0">
    <w:name w:val="short_text"/>
    <w:qFormat/>
    <w:uiPriority w:val="0"/>
    <w:rPr>
      <w:rFonts w:cs="Times New Roman"/>
    </w:rPr>
  </w:style>
  <w:style w:type="character" w:customStyle="1" w:styleId="91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92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93">
    <w:name w:val="批注框文本 字符2"/>
    <w:link w:val="23"/>
    <w:qFormat/>
    <w:locked/>
    <w:uiPriority w:val="99"/>
    <w:rPr>
      <w:rFonts w:ascii="Verdana" w:hAnsi="Verdana"/>
      <w:sz w:val="18"/>
    </w:rPr>
  </w:style>
  <w:style w:type="character" w:customStyle="1" w:styleId="94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95">
    <w:name w:val="访问过的超链接1"/>
    <w:qFormat/>
    <w:uiPriority w:val="0"/>
    <w:rPr>
      <w:color w:val="606420"/>
      <w:u w:val="single"/>
    </w:rPr>
  </w:style>
  <w:style w:type="character" w:customStyle="1" w:styleId="96">
    <w:name w:val="标题 4 字符1"/>
    <w:link w:val="5"/>
    <w:qFormat/>
    <w:locked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97">
    <w:name w:val="文档结构图 字符2"/>
    <w:link w:val="10"/>
    <w:qFormat/>
    <w:locked/>
    <w:uiPriority w:val="0"/>
    <w:rPr>
      <w:rFonts w:ascii="Verdana" w:hAnsi="Verdana"/>
      <w:sz w:val="24"/>
      <w:shd w:val="clear" w:color="auto" w:fill="000080"/>
    </w:rPr>
  </w:style>
  <w:style w:type="character" w:customStyle="1" w:styleId="98">
    <w:name w:val="hps"/>
    <w:qFormat/>
    <w:uiPriority w:val="0"/>
    <w:rPr>
      <w:rFonts w:cs="Times New Roman"/>
    </w:rPr>
  </w:style>
  <w:style w:type="character" w:customStyle="1" w:styleId="99">
    <w:name w:val="标题 3 字符1"/>
    <w:link w:val="4"/>
    <w:qFormat/>
    <w:locked/>
    <w:uiPriority w:val="0"/>
    <w:rPr>
      <w:rFonts w:ascii="Verdana" w:hAnsi="Verdana"/>
      <w:b/>
      <w:bCs/>
      <w:kern w:val="2"/>
      <w:sz w:val="32"/>
      <w:szCs w:val="32"/>
    </w:rPr>
  </w:style>
  <w:style w:type="character" w:customStyle="1" w:styleId="100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1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102">
    <w:name w:val="标题 1 字符1"/>
    <w:link w:val="2"/>
    <w:qFormat/>
    <w:locked/>
    <w:uiPriority w:val="0"/>
    <w:rPr>
      <w:rFonts w:eastAsia="黑体"/>
      <w:b/>
      <w:bCs/>
      <w:sz w:val="32"/>
      <w:szCs w:val="24"/>
    </w:rPr>
  </w:style>
  <w:style w:type="character" w:customStyle="1" w:styleId="103">
    <w:name w:val="正文文本缩进 字符2"/>
    <w:link w:val="14"/>
    <w:qFormat/>
    <w:locked/>
    <w:uiPriority w:val="0"/>
    <w:rPr>
      <w:rFonts w:ascii="Verdana" w:hAnsi="Verdana"/>
    </w:rPr>
  </w:style>
  <w:style w:type="character" w:customStyle="1" w:styleId="104">
    <w:name w:val="标题 5 字符1"/>
    <w:link w:val="6"/>
    <w:qFormat/>
    <w:locked/>
    <w:uiPriority w:val="0"/>
    <w:rPr>
      <w:b/>
      <w:bCs/>
      <w:kern w:val="1"/>
      <w:sz w:val="28"/>
      <w:szCs w:val="28"/>
      <w:lang w:eastAsia="ar-SA"/>
    </w:rPr>
  </w:style>
  <w:style w:type="character" w:customStyle="1" w:styleId="105">
    <w:name w:val="样式  Char +"/>
    <w:qFormat/>
    <w:uiPriority w:val="0"/>
    <w:rPr>
      <w:kern w:val="0"/>
    </w:rPr>
  </w:style>
  <w:style w:type="character" w:customStyle="1" w:styleId="106">
    <w:name w:val="datatitle1"/>
    <w:qFormat/>
    <w:uiPriority w:val="0"/>
    <w:rPr>
      <w:b/>
      <w:color w:val="10619F"/>
      <w:sz w:val="21"/>
    </w:rPr>
  </w:style>
  <w:style w:type="character" w:customStyle="1" w:styleId="107">
    <w:name w:val="批注主题 字符2"/>
    <w:link w:val="36"/>
    <w:qFormat/>
    <w:locked/>
    <w:uiPriority w:val="99"/>
    <w:rPr>
      <w:rFonts w:ascii="Verdana" w:hAnsi="Verdana"/>
      <w:b/>
      <w:bCs/>
      <w:sz w:val="24"/>
    </w:rPr>
  </w:style>
  <w:style w:type="character" w:customStyle="1" w:styleId="108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09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110">
    <w:name w:val="页脚 字符1"/>
    <w:link w:val="24"/>
    <w:qFormat/>
    <w:locked/>
    <w:uiPriority w:val="99"/>
    <w:rPr>
      <w:kern w:val="1"/>
      <w:sz w:val="18"/>
      <w:szCs w:val="18"/>
      <w:lang w:eastAsia="ar-SA"/>
    </w:rPr>
  </w:style>
  <w:style w:type="character" w:customStyle="1" w:styleId="11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12">
    <w:name w:val="正文文本 2 字符2"/>
    <w:link w:val="32"/>
    <w:qFormat/>
    <w:locked/>
    <w:uiPriority w:val="0"/>
    <w:rPr>
      <w:color w:val="3366FF"/>
      <w:sz w:val="24"/>
    </w:rPr>
  </w:style>
  <w:style w:type="character" w:customStyle="1" w:styleId="113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114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15">
    <w:name w:val="默认段落字体1"/>
    <w:qFormat/>
    <w:uiPriority w:val="0"/>
  </w:style>
  <w:style w:type="character" w:customStyle="1" w:styleId="116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17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18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9">
    <w:name w:val="apple-style-span"/>
    <w:qFormat/>
    <w:uiPriority w:val="0"/>
    <w:rPr>
      <w:rFonts w:cs="Times New Roman"/>
    </w:rPr>
  </w:style>
  <w:style w:type="character" w:customStyle="1" w:styleId="120">
    <w:name w:val="纯文本 字符2"/>
    <w:link w:val="19"/>
    <w:qFormat/>
    <w:locked/>
    <w:uiPriority w:val="99"/>
    <w:rPr>
      <w:rFonts w:ascii="宋体" w:hAnsi="Courier New"/>
      <w:sz w:val="21"/>
    </w:rPr>
  </w:style>
  <w:style w:type="character" w:customStyle="1" w:styleId="121">
    <w:name w:val="def"/>
    <w:qFormat/>
    <w:uiPriority w:val="0"/>
    <w:rPr>
      <w:rFonts w:cs="Times New Roman"/>
    </w:rPr>
  </w:style>
  <w:style w:type="character" w:customStyle="1" w:styleId="122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123">
    <w:name w:val="a"/>
    <w:qFormat/>
    <w:uiPriority w:val="0"/>
    <w:rPr>
      <w:rFonts w:cs="Times New Roman"/>
    </w:rPr>
  </w:style>
  <w:style w:type="character" w:customStyle="1" w:styleId="124">
    <w:name w:val="def3"/>
    <w:qFormat/>
    <w:uiPriority w:val="0"/>
  </w:style>
  <w:style w:type="character" w:customStyle="1" w:styleId="125">
    <w:name w:val="样式 小四"/>
    <w:qFormat/>
    <w:uiPriority w:val="0"/>
    <w:rPr>
      <w:rFonts w:eastAsia="宋体"/>
      <w:sz w:val="24"/>
    </w:rPr>
  </w:style>
  <w:style w:type="character" w:customStyle="1" w:styleId="126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27">
    <w:name w:val="标题 2 字符1"/>
    <w:link w:val="3"/>
    <w:qFormat/>
    <w:locked/>
    <w:uiPriority w:val="99"/>
    <w:rPr>
      <w:rFonts w:ascii="Arial" w:hAnsi="Arial" w:eastAsia="黑体"/>
      <w:b/>
      <w:bCs/>
      <w:kern w:val="2"/>
      <w:sz w:val="32"/>
      <w:szCs w:val="32"/>
    </w:rPr>
  </w:style>
  <w:style w:type="character" w:customStyle="1" w:styleId="12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129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30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31">
    <w:name w:val="正文文本 3 字符2"/>
    <w:link w:val="12"/>
    <w:qFormat/>
    <w:locked/>
    <w:uiPriority w:val="0"/>
    <w:rPr>
      <w:color w:val="0000FF"/>
      <w:sz w:val="24"/>
    </w:rPr>
  </w:style>
  <w:style w:type="character" w:customStyle="1" w:styleId="132">
    <w:name w:val="HTML 预设格式 字符2"/>
    <w:link w:val="33"/>
    <w:qFormat/>
    <w:locked/>
    <w:uiPriority w:val="0"/>
    <w:rPr>
      <w:rFonts w:ascii="宋体" w:hAnsi="宋体"/>
      <w:sz w:val="24"/>
    </w:rPr>
  </w:style>
  <w:style w:type="character" w:customStyle="1" w:styleId="133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134">
    <w:name w:val="页眉 字符1"/>
    <w:link w:val="25"/>
    <w:qFormat/>
    <w:locked/>
    <w:uiPriority w:val="99"/>
    <w:rPr>
      <w:kern w:val="1"/>
      <w:sz w:val="18"/>
      <w:szCs w:val="18"/>
      <w:lang w:eastAsia="ar-SA"/>
    </w:rPr>
  </w:style>
  <w:style w:type="character" w:customStyle="1" w:styleId="135">
    <w:name w:val="正文文本缩进 2 字符2"/>
    <w:link w:val="22"/>
    <w:qFormat/>
    <w:locked/>
    <w:uiPriority w:val="0"/>
    <w:rPr>
      <w:szCs w:val="24"/>
    </w:rPr>
  </w:style>
  <w:style w:type="character" w:customStyle="1" w:styleId="136">
    <w:name w:val="short_text1"/>
    <w:qFormat/>
    <w:uiPriority w:val="0"/>
    <w:rPr>
      <w:sz w:val="29"/>
    </w:rPr>
  </w:style>
  <w:style w:type="character" w:customStyle="1" w:styleId="137">
    <w:name w:val="日期 字符2"/>
    <w:link w:val="21"/>
    <w:qFormat/>
    <w:locked/>
    <w:uiPriority w:val="0"/>
  </w:style>
  <w:style w:type="character" w:customStyle="1" w:styleId="138">
    <w:name w:val="标题 字符2"/>
    <w:link w:val="35"/>
    <w:qFormat/>
    <w:locked/>
    <w:uiPriority w:val="0"/>
    <w:rPr>
      <w:rFonts w:ascii="Arial" w:hAnsi="Arial"/>
      <w:b/>
      <w:sz w:val="32"/>
    </w:rPr>
  </w:style>
  <w:style w:type="character" w:customStyle="1" w:styleId="139">
    <w:name w:val="标题 6 字符1"/>
    <w:link w:val="7"/>
    <w:qFormat/>
    <w:locked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140">
    <w:name w:val="blue"/>
    <w:qFormat/>
    <w:uiPriority w:val="0"/>
    <w:rPr>
      <w:rFonts w:cs="Times New Roman"/>
    </w:rPr>
  </w:style>
  <w:style w:type="character" w:customStyle="1" w:styleId="14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42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4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144">
    <w:name w:val="自定义标题 Char"/>
    <w:link w:val="145"/>
    <w:qFormat/>
    <w:locked/>
    <w:uiPriority w:val="0"/>
    <w:rPr>
      <w:rFonts w:ascii="Arial" w:hAnsi="Arial" w:eastAsia="黑体"/>
      <w:b/>
    </w:rPr>
  </w:style>
  <w:style w:type="paragraph" w:customStyle="1" w:styleId="145">
    <w:name w:val="自定义标题"/>
    <w:basedOn w:val="1"/>
    <w:link w:val="144"/>
    <w:qFormat/>
    <w:uiPriority w:val="0"/>
    <w:pPr>
      <w:spacing w:line="360" w:lineRule="auto"/>
    </w:pPr>
    <w:rPr>
      <w:rFonts w:ascii="Arial" w:hAnsi="Arial" w:eastAsia="黑体" w:cs="Times New Roman"/>
      <w:b/>
      <w:kern w:val="0"/>
      <w:sz w:val="20"/>
      <w:szCs w:val="20"/>
    </w:rPr>
  </w:style>
  <w:style w:type="paragraph" w:customStyle="1" w:styleId="146">
    <w:name w:val="Index"/>
    <w:basedOn w:val="1"/>
    <w:qFormat/>
    <w:uiPriority w:val="0"/>
    <w:pPr>
      <w:suppressLineNumbers/>
      <w:suppressAutoHyphens/>
    </w:pPr>
    <w:rPr>
      <w:rFonts w:cs="Times New Roman"/>
      <w:kern w:val="1"/>
      <w:szCs w:val="24"/>
      <w:lang w:eastAsia="ar-SA"/>
    </w:rPr>
  </w:style>
  <w:style w:type="paragraph" w:customStyle="1" w:styleId="14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8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149">
    <w:name w:val="TOC 标题1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150">
    <w:name w:val="Table Heading"/>
    <w:basedOn w:val="151"/>
    <w:qFormat/>
    <w:uiPriority w:val="0"/>
    <w:pPr>
      <w:jc w:val="center"/>
    </w:pPr>
    <w:rPr>
      <w:b/>
      <w:bCs/>
    </w:rPr>
  </w:style>
  <w:style w:type="paragraph" w:customStyle="1" w:styleId="151">
    <w:name w:val="Table Contents"/>
    <w:basedOn w:val="1"/>
    <w:qFormat/>
    <w:uiPriority w:val="0"/>
    <w:pPr>
      <w:suppressLineNumbers/>
      <w:suppressAutoHyphens/>
    </w:pPr>
    <w:rPr>
      <w:rFonts w:cs="Times New Roman"/>
      <w:kern w:val="1"/>
      <w:szCs w:val="24"/>
      <w:lang w:eastAsia="ar-SA"/>
    </w:rPr>
  </w:style>
  <w:style w:type="paragraph" w:customStyle="1" w:styleId="152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153">
    <w:name w:val="表格"/>
    <w:basedOn w:val="1"/>
    <w:qFormat/>
    <w:uiPriority w:val="0"/>
    <w:pPr>
      <w:ind w:firstLine="200" w:firstLineChars="200"/>
      <w:jc w:val="center"/>
    </w:pPr>
    <w:rPr>
      <w:rFonts w:ascii="Verdana" w:hAnsi="宋体" w:cs="Times New Roman"/>
      <w:szCs w:val="21"/>
    </w:rPr>
  </w:style>
  <w:style w:type="paragraph" w:customStyle="1" w:styleId="154">
    <w:name w:val="题注1"/>
    <w:basedOn w:val="1"/>
    <w:qFormat/>
    <w:uiPriority w:val="0"/>
    <w:pPr>
      <w:suppressLineNumbers/>
      <w:suppressAutoHyphens/>
      <w:spacing w:before="120" w:after="120"/>
    </w:pPr>
    <w:rPr>
      <w:rFonts w:cs="Times New Roman"/>
      <w:i/>
      <w:iCs/>
      <w:kern w:val="1"/>
      <w:sz w:val="24"/>
      <w:szCs w:val="24"/>
      <w:lang w:eastAsia="ar-SA"/>
    </w:rPr>
  </w:style>
  <w:style w:type="paragraph" w:customStyle="1" w:styleId="155">
    <w:name w:val="教学进度表表格"/>
    <w:basedOn w:val="1"/>
    <w:qFormat/>
    <w:uiPriority w:val="0"/>
    <w:pPr>
      <w:ind w:left="113" w:right="113"/>
    </w:pPr>
    <w:rPr>
      <w:rFonts w:ascii="宋体" w:hAnsi="宋体" w:cs="Times New Roman"/>
      <w:szCs w:val="21"/>
    </w:rPr>
  </w:style>
  <w:style w:type="paragraph" w:customStyle="1" w:styleId="156">
    <w:name w:val="Char1 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57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 w:cs="Times New Roman"/>
      <w:sz w:val="24"/>
      <w:szCs w:val="24"/>
    </w:rPr>
  </w:style>
  <w:style w:type="paragraph" w:customStyle="1" w:styleId="15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159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16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161">
    <w:name w:val="人才培养方案标题、目录、基础课、专业课、实践课"/>
    <w:basedOn w:val="2"/>
    <w:qFormat/>
    <w:uiPriority w:val="99"/>
    <w:pPr>
      <w:keepLines/>
      <w:spacing w:before="340" w:beforeLines="50" w:after="330" w:afterLines="50" w:line="360" w:lineRule="auto"/>
      <w:ind w:firstLine="200" w:firstLineChars="200"/>
    </w:pPr>
    <w:rPr>
      <w:rFonts w:eastAsia="华文中宋"/>
      <w:kern w:val="44"/>
      <w:sz w:val="48"/>
      <w:szCs w:val="44"/>
    </w:rPr>
  </w:style>
  <w:style w:type="paragraph" w:customStyle="1" w:styleId="162">
    <w:name w:val="样式 标题 1 + 黑体 三号"/>
    <w:basedOn w:val="2"/>
    <w:qFormat/>
    <w:uiPriority w:val="0"/>
    <w:pPr>
      <w:ind w:firstLine="0" w:firstLineChars="0"/>
    </w:pPr>
    <w:rPr>
      <w:rFonts w:ascii="黑体" w:hAnsi="黑体"/>
      <w:spacing w:val="-20"/>
      <w:kern w:val="2"/>
      <w:sz w:val="44"/>
      <w:szCs w:val="18"/>
    </w:rPr>
  </w:style>
  <w:style w:type="paragraph" w:customStyle="1" w:styleId="163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 w:cs="Times New Roman"/>
      <w:szCs w:val="24"/>
    </w:rPr>
  </w:style>
  <w:style w:type="paragraph" w:customStyle="1" w:styleId="164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165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6">
    <w:name w:val="Char1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67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 w:cs="Times New Roman"/>
      <w:kern w:val="0"/>
      <w:szCs w:val="20"/>
    </w:rPr>
  </w:style>
  <w:style w:type="paragraph" w:customStyle="1" w:styleId="168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169">
    <w:name w:val="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70">
    <w:name w:val="ababab"/>
    <w:basedOn w:val="1"/>
    <w:qFormat/>
    <w:uiPriority w:val="0"/>
    <w:pPr>
      <w:spacing w:line="360" w:lineRule="auto"/>
      <w:ind w:firstLine="200" w:firstLineChars="200"/>
    </w:pPr>
    <w:rPr>
      <w:rFonts w:cs="Times New Roman"/>
      <w:szCs w:val="24"/>
    </w:rPr>
  </w:style>
  <w:style w:type="paragraph" w:customStyle="1" w:styleId="171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72">
    <w:name w:val="Frame contents"/>
    <w:basedOn w:val="13"/>
    <w:qFormat/>
    <w:uiPriority w:val="0"/>
    <w:pPr>
      <w:suppressAutoHyphens/>
    </w:pPr>
    <w:rPr>
      <w:rFonts w:cs="Times New Roman"/>
      <w:kern w:val="1"/>
      <w:szCs w:val="24"/>
      <w:lang w:eastAsia="ar-SA"/>
    </w:rPr>
  </w:style>
  <w:style w:type="paragraph" w:customStyle="1" w:styleId="173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174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17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76">
    <w:name w:val="样式 进度表内项目 + 首行缩进:  0.74 厘米"/>
    <w:basedOn w:val="56"/>
    <w:qFormat/>
    <w:uiPriority w:val="99"/>
    <w:rPr>
      <w:rFonts w:cs="宋体"/>
      <w:szCs w:val="20"/>
    </w:rPr>
  </w:style>
  <w:style w:type="paragraph" w:customStyle="1" w:styleId="177">
    <w:name w:val="Char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78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 w:cs="Times New Roman"/>
      <w:sz w:val="24"/>
      <w:szCs w:val="24"/>
    </w:rPr>
  </w:style>
  <w:style w:type="paragraph" w:customStyle="1" w:styleId="179">
    <w:name w:val="样式 标题 1 + 黑体 三号 居中"/>
    <w:basedOn w:val="2"/>
    <w:qFormat/>
    <w:uiPriority w:val="0"/>
    <w:pPr>
      <w:ind w:firstLine="0" w:firstLineChars="0"/>
    </w:pPr>
    <w:rPr>
      <w:rFonts w:ascii="黑体" w:hAnsi="黑体" w:cs="宋体"/>
      <w:spacing w:val="-20"/>
      <w:kern w:val="2"/>
      <w:sz w:val="44"/>
      <w:szCs w:val="20"/>
    </w:rPr>
  </w:style>
  <w:style w:type="paragraph" w:customStyle="1" w:styleId="180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181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customStyle="1" w:styleId="182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3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4">
    <w:name w:val="样式 样式 进度表内项目 + 首行缩进:  0.74 厘米 + 首行缩进:  0.74 厘米"/>
    <w:basedOn w:val="176"/>
    <w:qFormat/>
    <w:uiPriority w:val="99"/>
    <w:pPr>
      <w:spacing w:line="240" w:lineRule="exact"/>
    </w:pPr>
  </w:style>
  <w:style w:type="paragraph" w:customStyle="1" w:styleId="185">
    <w:name w:val="样式 标题 1 + 居中"/>
    <w:basedOn w:val="2"/>
    <w:qFormat/>
    <w:uiPriority w:val="0"/>
    <w:pPr>
      <w:keepLines/>
      <w:spacing w:line="360" w:lineRule="auto"/>
      <w:ind w:firstLine="0" w:firstLineChars="0"/>
    </w:pPr>
    <w:rPr>
      <w:rFonts w:eastAsia="仿宋_GB2312" w:cs="宋体"/>
      <w:kern w:val="44"/>
      <w:sz w:val="36"/>
      <w:szCs w:val="20"/>
    </w:rPr>
  </w:style>
  <w:style w:type="paragraph" w:customStyle="1" w:styleId="186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187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8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character" w:customStyle="1" w:styleId="189">
    <w:name w:val="批注框文本 Char"/>
    <w:qFormat/>
    <w:locked/>
    <w:uiPriority w:val="0"/>
    <w:rPr>
      <w:rFonts w:ascii="Verdana" w:hAnsi="Verdana" w:eastAsia="宋体"/>
      <w:sz w:val="18"/>
      <w:lang w:bidi="ar-SA"/>
    </w:rPr>
  </w:style>
  <w:style w:type="character" w:customStyle="1" w:styleId="190">
    <w:name w:val="页眉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1">
    <w:name w:val="正文首行缩进 Char"/>
    <w:qFormat/>
    <w:locked/>
    <w:uiPriority w:val="0"/>
    <w:rPr>
      <w:rFonts w:eastAsia="宋体"/>
      <w:sz w:val="21"/>
      <w:lang w:bidi="ar-SA"/>
    </w:rPr>
  </w:style>
  <w:style w:type="character" w:customStyle="1" w:styleId="192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93">
    <w:name w:val="批注主题 Char"/>
    <w:qFormat/>
    <w:locked/>
    <w:uiPriority w:val="0"/>
    <w:rPr>
      <w:rFonts w:ascii="Verdana" w:hAnsi="Verdana" w:eastAsia="宋体"/>
      <w:b/>
      <w:bCs/>
      <w:sz w:val="24"/>
      <w:lang w:bidi="ar-SA"/>
    </w:rPr>
  </w:style>
  <w:style w:type="character" w:customStyle="1" w:styleId="194">
    <w:name w:val="文档结构图 Char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95">
    <w:name w:val="正文文本 2 Char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196">
    <w:name w:val="页脚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7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198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199">
    <w:name w:val="正文文本缩进 Char"/>
    <w:qFormat/>
    <w:locked/>
    <w:uiPriority w:val="0"/>
    <w:rPr>
      <w:rFonts w:ascii="Verdana" w:hAnsi="Verdana" w:eastAsia="宋体"/>
      <w:lang w:bidi="ar-SA"/>
    </w:rPr>
  </w:style>
  <w:style w:type="character" w:customStyle="1" w:styleId="200">
    <w:name w:val="日期 Char"/>
    <w:qFormat/>
    <w:locked/>
    <w:uiPriority w:val="0"/>
    <w:rPr>
      <w:rFonts w:eastAsia="宋体"/>
      <w:lang w:bidi="ar-SA"/>
    </w:rPr>
  </w:style>
  <w:style w:type="character" w:customStyle="1" w:styleId="201">
    <w:name w:val="正文文本 3 Char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0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03">
    <w:name w:val="标题 Char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04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205">
    <w:name w:val="纯文本 Char"/>
    <w:qFormat/>
    <w:locked/>
    <w:uiPriority w:val="99"/>
    <w:rPr>
      <w:rFonts w:ascii="宋体" w:hAnsi="Courier New" w:eastAsia="宋体"/>
      <w:sz w:val="21"/>
      <w:lang w:bidi="ar-SA"/>
    </w:rPr>
  </w:style>
  <w:style w:type="character" w:customStyle="1" w:styleId="206">
    <w:name w:val="正文首行缩进 2 Char"/>
    <w:qFormat/>
    <w:locked/>
    <w:uiPriority w:val="0"/>
  </w:style>
  <w:style w:type="character" w:customStyle="1" w:styleId="207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208">
    <w:name w:val="HTML 预设格式 Char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09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10">
    <w:name w:val="正文文本缩进 2 Char"/>
    <w:qFormat/>
    <w:locked/>
    <w:uiPriority w:val="0"/>
    <w:rPr>
      <w:rFonts w:eastAsia="宋体"/>
      <w:lang w:bidi="ar-SA"/>
    </w:rPr>
  </w:style>
  <w:style w:type="character" w:customStyle="1" w:styleId="211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212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 w:cs="Times New Roman"/>
      <w:bCs/>
      <w:color w:val="000000"/>
      <w:szCs w:val="24"/>
    </w:rPr>
  </w:style>
  <w:style w:type="paragraph" w:customStyle="1" w:styleId="213">
    <w:name w:val="_Style 17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4">
    <w:name w:val="selected3"/>
    <w:basedOn w:val="41"/>
    <w:qFormat/>
    <w:uiPriority w:val="0"/>
  </w:style>
  <w:style w:type="character" w:customStyle="1" w:styleId="215">
    <w:name w:val="正文首行缩进 2 字符"/>
    <w:qFormat/>
    <w:locked/>
    <w:uiPriority w:val="0"/>
  </w:style>
  <w:style w:type="character" w:customStyle="1" w:styleId="216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217">
    <w:name w:val="selected"/>
    <w:basedOn w:val="41"/>
    <w:qFormat/>
    <w:uiPriority w:val="0"/>
  </w:style>
  <w:style w:type="character" w:customStyle="1" w:styleId="218">
    <w:name w:val="selected4"/>
    <w:basedOn w:val="41"/>
    <w:qFormat/>
    <w:uiPriority w:val="0"/>
  </w:style>
  <w:style w:type="character" w:customStyle="1" w:styleId="219">
    <w:name w:val="selected1"/>
    <w:basedOn w:val="41"/>
    <w:qFormat/>
    <w:uiPriority w:val="0"/>
  </w:style>
  <w:style w:type="paragraph" w:customStyle="1" w:styleId="220">
    <w:name w:val="TOC 标题2"/>
    <w:basedOn w:val="2"/>
    <w:next w:val="1"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2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222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character" w:customStyle="1" w:styleId="223">
    <w:name w:val="apple-converted-space"/>
    <w:qFormat/>
    <w:uiPriority w:val="0"/>
  </w:style>
  <w:style w:type="character" w:customStyle="1" w:styleId="224">
    <w:name w:val="textcontents"/>
    <w:qFormat/>
    <w:uiPriority w:val="0"/>
  </w:style>
  <w:style w:type="character" w:customStyle="1" w:styleId="225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26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22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2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229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231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32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3">
    <w:name w:val="正文首行缩进 Char2"/>
    <w:semiHidden/>
    <w:qFormat/>
    <w:uiPriority w:val="99"/>
  </w:style>
  <w:style w:type="character" w:customStyle="1" w:styleId="234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5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37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8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paragraph" w:customStyle="1" w:styleId="239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1"/>
    </w:rPr>
  </w:style>
  <w:style w:type="character" w:customStyle="1" w:styleId="240">
    <w:name w:val="正文首行缩进 2 Char2"/>
    <w:semiHidden/>
    <w:qFormat/>
    <w:uiPriority w:val="99"/>
  </w:style>
  <w:style w:type="paragraph" w:customStyle="1" w:styleId="241">
    <w:name w:val="大纲编号"/>
    <w:basedOn w:val="1"/>
    <w:qFormat/>
    <w:uiPriority w:val="0"/>
    <w:rPr>
      <w:rFonts w:cs="Times New Roman"/>
      <w:szCs w:val="20"/>
      <w:lang w:bidi="he-IL"/>
    </w:rPr>
  </w:style>
  <w:style w:type="character" w:customStyle="1" w:styleId="24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3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244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paragraph" w:styleId="245">
    <w:name w:val="List Paragraph"/>
    <w:basedOn w:val="1"/>
    <w:qFormat/>
    <w:uiPriority w:val="99"/>
    <w:pPr>
      <w:ind w:firstLine="420" w:firstLineChars="200"/>
    </w:pPr>
    <w:rPr>
      <w:rFonts w:cs="Times New Roman"/>
      <w:szCs w:val="20"/>
    </w:rPr>
  </w:style>
  <w:style w:type="table" w:customStyle="1" w:styleId="246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47">
    <w:name w:val="_Style 2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8">
    <w:name w:val="修订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49">
    <w:name w:val="TOC 标题21"/>
    <w:basedOn w:val="2"/>
    <w:next w:val="1"/>
    <w:unhideWhenUsed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 w:cs="黑体"/>
      <w:color w:val="365F90"/>
      <w:sz w:val="28"/>
      <w:szCs w:val="28"/>
    </w:rPr>
  </w:style>
  <w:style w:type="paragraph" w:customStyle="1" w:styleId="250">
    <w:name w:val="TOC Heading11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51">
    <w:name w:val="_Style 25"/>
    <w:qFormat/>
    <w:uiPriority w:val="99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52">
    <w:name w:val="修订1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53">
    <w:name w:val="TOC 标题3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  <w:lang w:val="zh-CN"/>
    </w:rPr>
  </w:style>
  <w:style w:type="paragraph" w:customStyle="1" w:styleId="254">
    <w:name w:val="TOC 标题11"/>
    <w:basedOn w:val="2"/>
    <w:next w:val="1"/>
    <w:unhideWhenUsed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 w:cs="黑体"/>
      <w:color w:val="365F90"/>
      <w:sz w:val="28"/>
      <w:szCs w:val="28"/>
    </w:rPr>
  </w:style>
  <w:style w:type="paragraph" w:customStyle="1" w:styleId="255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character" w:customStyle="1" w:styleId="256">
    <w:name w:val="页眉 Char4"/>
    <w:basedOn w:val="41"/>
    <w:qFormat/>
    <w:uiPriority w:val="0"/>
    <w:rPr>
      <w:sz w:val="18"/>
      <w:szCs w:val="18"/>
    </w:rPr>
  </w:style>
  <w:style w:type="character" w:customStyle="1" w:styleId="257">
    <w:name w:val="页脚 Char4"/>
    <w:basedOn w:val="41"/>
    <w:qFormat/>
    <w:uiPriority w:val="0"/>
    <w:rPr>
      <w:sz w:val="18"/>
      <w:szCs w:val="18"/>
    </w:rPr>
  </w:style>
  <w:style w:type="character" w:customStyle="1" w:styleId="258">
    <w:name w:val="批注文字 Char4"/>
    <w:basedOn w:val="41"/>
    <w:qFormat/>
    <w:uiPriority w:val="0"/>
    <w:rPr>
      <w:rFonts w:ascii="Calibri" w:hAnsi="Calibri" w:eastAsia="宋体" w:cs="黑体"/>
    </w:rPr>
  </w:style>
  <w:style w:type="character" w:customStyle="1" w:styleId="259">
    <w:name w:val="批注主题 Char4"/>
    <w:basedOn w:val="258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260">
    <w:name w:val="文档结构图 Char4"/>
    <w:basedOn w:val="41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261">
    <w:name w:val="正文文本 3 Char3"/>
    <w:basedOn w:val="41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62">
    <w:name w:val="正文文本 Char4"/>
    <w:basedOn w:val="41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63">
    <w:name w:val="正文文本缩进 Char4"/>
    <w:basedOn w:val="41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264">
    <w:name w:val="纯文本 Char4"/>
    <w:basedOn w:val="41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265">
    <w:name w:val="日期 Char4"/>
    <w:basedOn w:val="41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266">
    <w:name w:val="正文文本缩进 2 Char4"/>
    <w:basedOn w:val="41"/>
    <w:qFormat/>
    <w:uiPriority w:val="0"/>
    <w:rPr>
      <w:rFonts w:ascii="Times New Roman" w:hAnsi="Times New Roman" w:eastAsia="宋体" w:cs="Times New Roman"/>
    </w:rPr>
  </w:style>
  <w:style w:type="character" w:customStyle="1" w:styleId="267">
    <w:name w:val="批注框文本 Char4"/>
    <w:basedOn w:val="41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268">
    <w:name w:val="正文文本 2 Char3"/>
    <w:basedOn w:val="41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269">
    <w:name w:val="HTML 预设格式 Char4"/>
    <w:basedOn w:val="41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70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1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2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273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4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5">
    <w:name w:val="普通(网站) 字符1"/>
    <w:link w:val="34"/>
    <w:qFormat/>
    <w:locked/>
    <w:uiPriority w:val="0"/>
    <w:rPr>
      <w:rFonts w:ascii="宋体" w:hAnsi="宋体"/>
      <w:sz w:val="24"/>
      <w:szCs w:val="24"/>
    </w:rPr>
  </w:style>
  <w:style w:type="character" w:customStyle="1" w:styleId="276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277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8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279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80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1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2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83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84">
    <w:name w:val="highlight1"/>
    <w:qFormat/>
    <w:uiPriority w:val="0"/>
    <w:rPr>
      <w:shd w:val="clear" w:color="auto" w:fill="FFFF00"/>
    </w:rPr>
  </w:style>
  <w:style w:type="character" w:customStyle="1" w:styleId="285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6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287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288">
    <w:name w:val="Char11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289">
    <w:name w:val="Char Char Char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290">
    <w:name w:val="_Style 16"/>
    <w:basedOn w:val="1"/>
    <w:qFormat/>
    <w:uiPriority w:val="0"/>
    <w:pPr>
      <w:tabs>
        <w:tab w:val="left" w:pos="360"/>
      </w:tabs>
    </w:pPr>
    <w:rPr>
      <w:rFonts w:cs="Times New Roman"/>
      <w:kern w:val="1"/>
      <w:szCs w:val="24"/>
      <w:lang w:eastAsia="ar-SA"/>
    </w:rPr>
  </w:style>
  <w:style w:type="paragraph" w:customStyle="1" w:styleId="291">
    <w:name w:val="题注11"/>
    <w:basedOn w:val="1"/>
    <w:qFormat/>
    <w:uiPriority w:val="0"/>
    <w:pPr>
      <w:suppressLineNumbers/>
      <w:suppressAutoHyphens/>
      <w:spacing w:before="120" w:after="120"/>
    </w:pPr>
    <w:rPr>
      <w:rFonts w:cs="Times New Roman"/>
      <w:i/>
      <w:iCs/>
      <w:kern w:val="1"/>
      <w:sz w:val="24"/>
      <w:szCs w:val="24"/>
      <w:lang w:eastAsia="ar-SA"/>
    </w:rPr>
  </w:style>
  <w:style w:type="paragraph" w:customStyle="1" w:styleId="292">
    <w:name w:val="样式 进度表内项目 + 黑色 行距: 固定值 12 磅"/>
    <w:basedOn w:val="56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293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29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rFonts w:cs="Times New Roman"/>
      <w:szCs w:val="24"/>
    </w:rPr>
  </w:style>
  <w:style w:type="paragraph" w:customStyle="1" w:styleId="295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cs="Times New Roman"/>
      <w:szCs w:val="20"/>
    </w:rPr>
  </w:style>
  <w:style w:type="paragraph" w:customStyle="1" w:styleId="296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97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298">
    <w:name w:val="Char2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character" w:customStyle="1" w:styleId="299">
    <w:name w:val="@他1"/>
    <w:unhideWhenUsed/>
    <w:qFormat/>
    <w:uiPriority w:val="0"/>
    <w:rPr>
      <w:color w:val="2B579A"/>
      <w:shd w:val="clear" w:color="auto" w:fill="E6E6E6"/>
    </w:rPr>
  </w:style>
  <w:style w:type="paragraph" w:customStyle="1" w:styleId="300">
    <w:name w:val="_Style 20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01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02">
    <w:name w:val="@他2"/>
    <w:unhideWhenUsed/>
    <w:qFormat/>
    <w:uiPriority w:val="99"/>
    <w:rPr>
      <w:color w:val="2B579A"/>
      <w:shd w:val="clear" w:color="auto" w:fill="E6E6E6"/>
    </w:rPr>
  </w:style>
  <w:style w:type="paragraph" w:customStyle="1" w:styleId="303">
    <w:name w:val="列出段落2"/>
    <w:basedOn w:val="1"/>
    <w:qFormat/>
    <w:uiPriority w:val="99"/>
    <w:pPr>
      <w:ind w:firstLine="420" w:firstLineChars="200"/>
    </w:pPr>
    <w:rPr>
      <w:rFonts w:cs="Times New Roman"/>
      <w:szCs w:val="24"/>
    </w:rPr>
  </w:style>
  <w:style w:type="character" w:customStyle="1" w:styleId="304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305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306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307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308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309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0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311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312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13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paragraph" w:customStyle="1" w:styleId="314">
    <w:name w:val="_Style 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315">
    <w:name w:val="_Style 3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16">
    <w:name w:val="页眉 Char3"/>
    <w:basedOn w:val="41"/>
    <w:qFormat/>
    <w:uiPriority w:val="0"/>
    <w:rPr>
      <w:rFonts w:eastAsia="宋体"/>
      <w:sz w:val="18"/>
      <w:szCs w:val="18"/>
    </w:rPr>
  </w:style>
  <w:style w:type="character" w:customStyle="1" w:styleId="317">
    <w:name w:val="页脚 Char3"/>
    <w:basedOn w:val="41"/>
    <w:qFormat/>
    <w:uiPriority w:val="0"/>
    <w:rPr>
      <w:rFonts w:eastAsia="宋体"/>
      <w:sz w:val="18"/>
      <w:szCs w:val="18"/>
    </w:rPr>
  </w:style>
  <w:style w:type="paragraph" w:customStyle="1" w:styleId="318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 w:cs="Times New Roman"/>
      <w:kern w:val="0"/>
      <w:sz w:val="22"/>
      <w:lang w:val="zh-CN" w:bidi="zh-CN"/>
    </w:rPr>
  </w:style>
  <w:style w:type="paragraph" w:customStyle="1" w:styleId="319">
    <w:name w:val="列出段落3"/>
    <w:basedOn w:val="1"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320">
    <w:name w:val="样式5"/>
    <w:basedOn w:val="1"/>
    <w:qFormat/>
    <w:uiPriority w:val="0"/>
    <w:pPr>
      <w:ind w:firstLine="560" w:firstLineChars="200"/>
    </w:pPr>
    <w:rPr>
      <w:rFonts w:ascii="仿宋_GB2312" w:eastAsia="仿宋_GB2312" w:cs="Times New Roman"/>
      <w:sz w:val="28"/>
      <w:szCs w:val="28"/>
    </w:rPr>
  </w:style>
  <w:style w:type="character" w:customStyle="1" w:styleId="321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322">
    <w:name w:val="Char Char122"/>
    <w:qFormat/>
    <w:uiPriority w:val="0"/>
    <w:rPr>
      <w:rFonts w:ascii="Verdana" w:hAnsi="Verdana"/>
      <w:b/>
      <w:bCs/>
      <w:szCs w:val="24"/>
    </w:rPr>
  </w:style>
  <w:style w:type="paragraph" w:customStyle="1" w:styleId="323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25">
    <w:name w:val="gt-baf-cell"/>
    <w:basedOn w:val="41"/>
    <w:qFormat/>
    <w:uiPriority w:val="0"/>
  </w:style>
  <w:style w:type="character" w:customStyle="1" w:styleId="326">
    <w:name w:val="tlid-translation"/>
    <w:basedOn w:val="41"/>
    <w:qFormat/>
    <w:uiPriority w:val="0"/>
  </w:style>
  <w:style w:type="character" w:customStyle="1" w:styleId="327">
    <w:name w:val="ordinary-span-edit2"/>
    <w:basedOn w:val="41"/>
    <w:qFormat/>
    <w:uiPriority w:val="0"/>
  </w:style>
  <w:style w:type="paragraph" w:customStyle="1" w:styleId="328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9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30">
    <w:name w:val="Char4"/>
    <w:basedOn w:val="2"/>
    <w:qFormat/>
    <w:uiPriority w:val="0"/>
    <w:pPr>
      <w:keepLines/>
      <w:snapToGrid w:val="0"/>
      <w:spacing w:before="240" w:after="240" w:line="348" w:lineRule="auto"/>
      <w:ind w:firstLine="0" w:firstLineChars="0"/>
      <w:jc w:val="both"/>
    </w:pPr>
    <w:rPr>
      <w:rFonts w:ascii="Tahoma" w:hAnsi="Tahoma" w:eastAsia="宋体"/>
      <w:bCs w:val="0"/>
      <w:kern w:val="2"/>
      <w:sz w:val="24"/>
      <w:szCs w:val="20"/>
    </w:rPr>
  </w:style>
  <w:style w:type="paragraph" w:customStyle="1" w:styleId="331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 w:cs="Times New Roman"/>
      <w:bCs/>
      <w:kern w:val="0"/>
      <w:sz w:val="32"/>
      <w:szCs w:val="21"/>
    </w:rPr>
  </w:style>
  <w:style w:type="character" w:customStyle="1" w:styleId="332">
    <w:name w:val="mh-map_new-tl"/>
    <w:basedOn w:val="41"/>
    <w:qFormat/>
    <w:uiPriority w:val="0"/>
  </w:style>
  <w:style w:type="paragraph" w:customStyle="1" w:styleId="333">
    <w:name w:val="TOC Heading1"/>
    <w:basedOn w:val="2"/>
    <w:next w:val="1"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character" w:customStyle="1" w:styleId="334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335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336">
    <w:name w:val="Header Char2"/>
    <w:basedOn w:val="41"/>
    <w:qFormat/>
    <w:locked/>
    <w:uiPriority w:val="0"/>
    <w:rPr>
      <w:rFonts w:cs="Times New Roman"/>
      <w:sz w:val="18"/>
      <w:szCs w:val="18"/>
    </w:rPr>
  </w:style>
  <w:style w:type="character" w:customStyle="1" w:styleId="337">
    <w:name w:val="Body Text Indent 2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38">
    <w:name w:val="Body Text 2 Char"/>
    <w:basedOn w:val="41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339">
    <w:name w:val="Body Text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0">
    <w:name w:val="Heading 6 Char"/>
    <w:basedOn w:val="41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341">
    <w:name w:val="Heading 5 Char"/>
    <w:basedOn w:val="4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42">
    <w:name w:val="Heading 4 Char"/>
    <w:basedOn w:val="41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343">
    <w:name w:val="Comment Text Char"/>
    <w:basedOn w:val="41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344">
    <w:name w:val="Comment Subject Char"/>
    <w:basedOn w:val="343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5">
    <w:name w:val="Body Text 3 Char"/>
    <w:basedOn w:val="41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346">
    <w:name w:val="Body Text Indent Char"/>
    <w:basedOn w:val="41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347">
    <w:name w:val="Plain Text Char"/>
    <w:basedOn w:val="41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348">
    <w:name w:val="Date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9">
    <w:name w:val="HTML Preformatted Char"/>
    <w:basedOn w:val="41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50">
    <w:name w:val="Title Char"/>
    <w:basedOn w:val="41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351">
    <w:name w:val="Heading 1 Char2"/>
    <w:basedOn w:val="41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352">
    <w:name w:val="Heading 2 Char2"/>
    <w:basedOn w:val="41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353">
    <w:name w:val="Heading 3 Char1"/>
    <w:basedOn w:val="4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354">
    <w:name w:val="Heading 4 Char1"/>
    <w:basedOn w:val="4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355">
    <w:name w:val="Heading 5 Char1"/>
    <w:basedOn w:val="4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56">
    <w:name w:val="Heading 6 Char1"/>
    <w:basedOn w:val="4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357">
    <w:name w:val="Footer Char2"/>
    <w:basedOn w:val="41"/>
    <w:qFormat/>
    <w:locked/>
    <w:uiPriority w:val="0"/>
    <w:rPr>
      <w:rFonts w:cs="Times New Roman"/>
      <w:sz w:val="18"/>
      <w:szCs w:val="18"/>
    </w:rPr>
  </w:style>
  <w:style w:type="character" w:customStyle="1" w:styleId="358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359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36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361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362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363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364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365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366">
    <w:name w:val="标题 字符1"/>
    <w:basedOn w:val="4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paragraph" w:customStyle="1" w:styleId="367">
    <w:name w:val="Char12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368">
    <w:name w:val="_Style 5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69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character" w:customStyle="1" w:styleId="370">
    <w:name w:val="文档结构图 字符1"/>
    <w:basedOn w:val="41"/>
    <w:qFormat/>
    <w:uiPriority w:val="0"/>
    <w:rPr>
      <w:rFonts w:ascii="Microsoft YaHei UI" w:hAnsi="Calibri" w:eastAsia="Microsoft YaHei UI" w:cs="Microsoft YaHei UI"/>
      <w:sz w:val="18"/>
      <w:szCs w:val="18"/>
    </w:rPr>
  </w:style>
  <w:style w:type="character" w:customStyle="1" w:styleId="371">
    <w:name w:val="正文文本缩进 2 字符1"/>
    <w:basedOn w:val="41"/>
    <w:qFormat/>
    <w:uiPriority w:val="0"/>
    <w:rPr>
      <w:rFonts w:ascii="Calibri" w:hAnsi="Calibri" w:eastAsia="宋体" w:cs="Calibri"/>
    </w:rPr>
  </w:style>
  <w:style w:type="character" w:customStyle="1" w:styleId="372">
    <w:name w:val="日期 字符1"/>
    <w:basedOn w:val="41"/>
    <w:qFormat/>
    <w:uiPriority w:val="0"/>
    <w:rPr>
      <w:rFonts w:ascii="Calibri" w:hAnsi="Calibri" w:eastAsia="宋体" w:cs="Calibri"/>
    </w:rPr>
  </w:style>
  <w:style w:type="character" w:customStyle="1" w:styleId="373">
    <w:name w:val="正文文本 字符1"/>
    <w:basedOn w:val="41"/>
    <w:qFormat/>
    <w:uiPriority w:val="0"/>
    <w:rPr>
      <w:rFonts w:ascii="Calibri" w:hAnsi="Calibri" w:eastAsia="宋体" w:cs="Calibri"/>
    </w:rPr>
  </w:style>
  <w:style w:type="character" w:customStyle="1" w:styleId="374">
    <w:name w:val="HTML 预设格式 字符1"/>
    <w:basedOn w:val="41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75">
    <w:name w:val="批注主题 字符1"/>
    <w:basedOn w:val="376"/>
    <w:qFormat/>
    <w:uiPriority w:val="0"/>
    <w:rPr>
      <w:rFonts w:ascii="Calibri" w:hAnsi="Calibri" w:eastAsia="宋体" w:cs="Calibri"/>
      <w:b/>
      <w:bCs/>
    </w:rPr>
  </w:style>
  <w:style w:type="character" w:customStyle="1" w:styleId="376">
    <w:name w:val="批注文字 字符1"/>
    <w:basedOn w:val="41"/>
    <w:qFormat/>
    <w:uiPriority w:val="0"/>
    <w:rPr>
      <w:rFonts w:ascii="Calibri" w:hAnsi="Calibri" w:eastAsia="宋体" w:cs="Calibri"/>
    </w:rPr>
  </w:style>
  <w:style w:type="character" w:customStyle="1" w:styleId="377">
    <w:name w:val="Document Map Char"/>
    <w:basedOn w:val="41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78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379">
    <w:name w:val="纯文本 字符1"/>
    <w:basedOn w:val="41"/>
    <w:qFormat/>
    <w:uiPriority w:val="0"/>
    <w:rPr>
      <w:rFonts w:ascii="等线" w:hAnsi="Courier New" w:cs="等线"/>
    </w:rPr>
  </w:style>
  <w:style w:type="character" w:customStyle="1" w:styleId="380">
    <w:name w:val="正文文本 3 字符1"/>
    <w:basedOn w:val="41"/>
    <w:qFormat/>
    <w:uiPriority w:val="0"/>
    <w:rPr>
      <w:rFonts w:ascii="Calibri" w:hAnsi="Calibri" w:eastAsia="宋体" w:cs="Calibri"/>
      <w:sz w:val="16"/>
      <w:szCs w:val="16"/>
    </w:rPr>
  </w:style>
  <w:style w:type="character" w:customStyle="1" w:styleId="381">
    <w:name w:val="Balloon Text Char"/>
    <w:basedOn w:val="41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character" w:customStyle="1" w:styleId="382">
    <w:name w:val="正文文本缩进 字符1"/>
    <w:basedOn w:val="41"/>
    <w:qFormat/>
    <w:uiPriority w:val="0"/>
    <w:rPr>
      <w:rFonts w:ascii="Calibri" w:hAnsi="Calibri" w:eastAsia="宋体" w:cs="Calibri"/>
    </w:rPr>
  </w:style>
  <w:style w:type="character" w:customStyle="1" w:styleId="383">
    <w:name w:val="批注框文本 字符1"/>
    <w:basedOn w:val="41"/>
    <w:qFormat/>
    <w:uiPriority w:val="0"/>
    <w:rPr>
      <w:rFonts w:ascii="Calibri" w:hAnsi="Calibri" w:eastAsia="宋体" w:cs="Calibri"/>
      <w:sz w:val="18"/>
      <w:szCs w:val="18"/>
    </w:rPr>
  </w:style>
  <w:style w:type="character" w:customStyle="1" w:styleId="384">
    <w:name w:val="正文文本 2 字符1"/>
    <w:basedOn w:val="41"/>
    <w:qFormat/>
    <w:uiPriority w:val="0"/>
    <w:rPr>
      <w:rFonts w:ascii="Calibri" w:hAnsi="Calibri" w:eastAsia="宋体" w:cs="Calibri"/>
    </w:rPr>
  </w:style>
  <w:style w:type="paragraph" w:customStyle="1" w:styleId="385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86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Times New Roman"/>
      <w:szCs w:val="24"/>
    </w:rPr>
  </w:style>
  <w:style w:type="paragraph" w:styleId="387">
    <w:name w:val="No Spacing"/>
    <w:link w:val="3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88">
    <w:name w:val="无间隔 字符"/>
    <w:basedOn w:val="41"/>
    <w:link w:val="387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customStyle="1" w:styleId="389">
    <w:name w:val="修订2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0">
    <w:name w:val="修订3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1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rFonts w:cs="Times New Roman"/>
      <w:color w:val="000000"/>
    </w:rPr>
  </w:style>
  <w:style w:type="character" w:customStyle="1" w:styleId="392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93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394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95">
    <w:name w:val="网格型2"/>
    <w:basedOn w:val="3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96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397">
    <w:name w:val="font221"/>
    <w:basedOn w:val="4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398">
    <w:name w:val="font191"/>
    <w:basedOn w:val="4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99">
    <w:name w:val="font9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0">
    <w:name w:val="font14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1">
    <w:name w:val="font121"/>
    <w:basedOn w:val="4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2">
    <w:name w:val="font16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3">
    <w:name w:val="font171"/>
    <w:basedOn w:val="4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4">
    <w:name w:val="font211"/>
    <w:basedOn w:val="4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5">
    <w:name w:val="font131"/>
    <w:basedOn w:val="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06">
    <w:name w:val="font201"/>
    <w:basedOn w:val="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07">
    <w:name w:val="font10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08">
    <w:name w:val="样式1"/>
    <w:basedOn w:val="1"/>
    <w:qFormat/>
    <w:uiPriority w:val="0"/>
    <w:pPr>
      <w:overflowPunct w:val="0"/>
      <w:jc w:val="center"/>
    </w:pPr>
    <w:rPr>
      <w:rFonts w:cs="Times New Roman"/>
      <w:b/>
      <w:bCs/>
      <w:color w:val="000000"/>
      <w:kern w:val="0"/>
      <w:sz w:val="18"/>
      <w:szCs w:val="18"/>
    </w:rPr>
  </w:style>
  <w:style w:type="character" w:customStyle="1" w:styleId="409">
    <w:name w:val="bottom_page"/>
    <w:basedOn w:val="41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0">
    <w:name w:val="TOC 标题4"/>
    <w:basedOn w:val="2"/>
    <w:next w:val="1"/>
    <w:unhideWhenUsed/>
    <w:qFormat/>
    <w:uiPriority w:val="39"/>
    <w:pPr>
      <w:keepLines/>
      <w:widowControl/>
      <w:spacing w:before="24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4582</Words>
  <Characters>12088</Characters>
  <Lines>172</Lines>
  <Paragraphs>48</Paragraphs>
  <TotalTime>7</TotalTime>
  <ScaleCrop>false</ScaleCrop>
  <LinksUpToDate>false</LinksUpToDate>
  <CharactersWithSpaces>12854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2023-03-09T22:53:00Z</dcterms:created>
  <dc:creator>Administrator</dc:creator>
  <cp:lastModifiedBy>许丑丑</cp:lastModifiedBy>
  <dcterms:modified xsi:type="dcterms:W3CDTF">2025-12-03T02:46:23Z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RubyTemplateID" linkTarget="0">
    <vt:lpwstr>6</vt:lpwstr>
  </property>
  <property fmtid="{D5CDD505-2E9C-101B-9397-08002B2CF9AE}" pid="4" name="ICV">
    <vt:lpwstr>AABCD734340B4165BE27303D74E09BA2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